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91515" w14:textId="3026F524" w:rsidR="005B40DB" w:rsidDel="008C5062" w:rsidRDefault="005B40DB" w:rsidP="005B40DB">
      <w:pPr>
        <w:tabs>
          <w:tab w:val="left" w:pos="5415"/>
          <w:tab w:val="right" w:pos="9070"/>
        </w:tabs>
        <w:rPr>
          <w:del w:id="0" w:author="Estera Urbaniak" w:date="2025-10-08T13:46:00Z" w16du:dateUtc="2025-10-08T11:46:00Z"/>
          <w:rFonts w:ascii="Arial" w:hAnsi="Arial" w:cs="Arial"/>
          <w:b/>
          <w:sz w:val="22"/>
          <w:szCs w:val="22"/>
        </w:rPr>
      </w:pPr>
      <w:r>
        <w:rPr>
          <w:rFonts w:ascii="Arial" w:hAnsi="Arial" w:cs="Arial"/>
          <w:b/>
          <w:sz w:val="22"/>
          <w:szCs w:val="22"/>
        </w:rPr>
        <w:tab/>
      </w:r>
      <w:r>
        <w:rPr>
          <w:rFonts w:ascii="Arial" w:hAnsi="Arial" w:cs="Arial"/>
          <w:b/>
          <w:sz w:val="22"/>
          <w:szCs w:val="22"/>
        </w:rPr>
        <w:tab/>
        <w:t xml:space="preserve">Załącznik nr </w:t>
      </w:r>
      <w:r w:rsidR="00B833AB">
        <w:rPr>
          <w:rFonts w:ascii="Arial" w:hAnsi="Arial" w:cs="Arial"/>
          <w:b/>
          <w:sz w:val="22"/>
          <w:szCs w:val="22"/>
        </w:rPr>
        <w:t>11</w:t>
      </w:r>
      <w:r>
        <w:rPr>
          <w:rFonts w:ascii="Arial" w:hAnsi="Arial" w:cs="Arial"/>
          <w:b/>
          <w:sz w:val="22"/>
          <w:szCs w:val="22"/>
        </w:rPr>
        <w:t xml:space="preserve"> do SWZ</w:t>
      </w:r>
    </w:p>
    <w:p w14:paraId="55E6F737" w14:textId="77777777" w:rsidR="00B833AB" w:rsidRDefault="00B833AB" w:rsidP="005B40DB">
      <w:pPr>
        <w:tabs>
          <w:tab w:val="left" w:pos="5415"/>
          <w:tab w:val="right" w:pos="9070"/>
        </w:tabs>
        <w:rPr>
          <w:rFonts w:ascii="Arial" w:hAnsi="Arial" w:cs="Arial"/>
          <w:b/>
          <w:sz w:val="22"/>
          <w:szCs w:val="22"/>
        </w:rPr>
      </w:pPr>
    </w:p>
    <w:p w14:paraId="683030D8" w14:textId="77777777" w:rsidR="00B833AB" w:rsidRDefault="00B833AB" w:rsidP="005B40DB">
      <w:pPr>
        <w:jc w:val="center"/>
        <w:outlineLvl w:val="0"/>
      </w:pPr>
    </w:p>
    <w:p w14:paraId="4E3C88E1" w14:textId="77777777" w:rsidR="00B833AB" w:rsidRDefault="00B833AB" w:rsidP="005B40DB">
      <w:pPr>
        <w:jc w:val="center"/>
        <w:outlineLvl w:val="0"/>
      </w:pPr>
    </w:p>
    <w:p w14:paraId="2EF27703" w14:textId="32660338" w:rsidR="005B40DB" w:rsidRPr="00B833AB" w:rsidRDefault="00B833AB" w:rsidP="005B40DB">
      <w:pPr>
        <w:jc w:val="center"/>
        <w:outlineLvl w:val="0"/>
        <w:rPr>
          <w:rFonts w:ascii="Arial" w:hAnsi="Arial" w:cs="Arial"/>
          <w:b/>
          <w:bCs/>
          <w:sz w:val="22"/>
          <w:szCs w:val="22"/>
        </w:rPr>
      </w:pPr>
      <w:r w:rsidRPr="00B833AB">
        <w:rPr>
          <w:rFonts w:ascii="Arial" w:hAnsi="Arial" w:cs="Arial"/>
          <w:b/>
          <w:bCs/>
          <w:sz w:val="22"/>
          <w:szCs w:val="22"/>
        </w:rPr>
        <w:t>PROJEKTOWANE POSTANOWIENIA UMOWY</w:t>
      </w:r>
    </w:p>
    <w:p w14:paraId="05158B0C" w14:textId="77777777" w:rsidR="00B833AB" w:rsidRDefault="00B833AB" w:rsidP="005B40DB">
      <w:pPr>
        <w:jc w:val="center"/>
        <w:outlineLvl w:val="0"/>
      </w:pPr>
    </w:p>
    <w:p w14:paraId="3349AD18" w14:textId="77777777" w:rsidR="00B833AB" w:rsidRDefault="00B833AB" w:rsidP="005B40DB">
      <w:pPr>
        <w:jc w:val="center"/>
        <w:outlineLvl w:val="0"/>
      </w:pPr>
    </w:p>
    <w:p w14:paraId="26CC6ED4" w14:textId="45E08D2D" w:rsidR="005B40DB" w:rsidRPr="00B833AB" w:rsidRDefault="005B40DB" w:rsidP="005B40DB">
      <w:pPr>
        <w:outlineLvl w:val="0"/>
      </w:pPr>
      <w:r w:rsidRPr="00B833AB">
        <w:rPr>
          <w:rFonts w:ascii="Arial" w:hAnsi="Arial" w:cs="Arial"/>
          <w:bCs/>
          <w:sz w:val="22"/>
          <w:szCs w:val="22"/>
        </w:rPr>
        <w:t xml:space="preserve">zawarta w dniu </w:t>
      </w:r>
      <w:r w:rsidRPr="00B833AB">
        <w:rPr>
          <w:rFonts w:ascii="Arial" w:hAnsi="Arial" w:cs="Arial"/>
          <w:sz w:val="22"/>
          <w:szCs w:val="22"/>
        </w:rPr>
        <w:t>………………………………..</w:t>
      </w:r>
      <w:r w:rsidRPr="00B833AB">
        <w:rPr>
          <w:rFonts w:ascii="Arial" w:hAnsi="Arial" w:cs="Arial"/>
          <w:bCs/>
          <w:sz w:val="22"/>
          <w:szCs w:val="22"/>
        </w:rPr>
        <w:t>,</w:t>
      </w:r>
      <w:r w:rsidR="00B833AB">
        <w:rPr>
          <w:rFonts w:ascii="Arial" w:hAnsi="Arial" w:cs="Arial"/>
          <w:bCs/>
          <w:sz w:val="22"/>
          <w:szCs w:val="22"/>
        </w:rPr>
        <w:t xml:space="preserve"> Słupcy</w:t>
      </w:r>
      <w:r w:rsidRPr="00B833AB">
        <w:rPr>
          <w:rFonts w:ascii="Arial" w:hAnsi="Arial" w:cs="Arial"/>
          <w:bCs/>
          <w:sz w:val="22"/>
          <w:szCs w:val="22"/>
        </w:rPr>
        <w:t xml:space="preserve"> pomiędzy:</w:t>
      </w:r>
    </w:p>
    <w:p w14:paraId="038B39D2" w14:textId="3F0413A5" w:rsidR="00B833AB" w:rsidRPr="00B833AB" w:rsidRDefault="00B833AB" w:rsidP="00B833AB">
      <w:pPr>
        <w:pStyle w:val="western"/>
        <w:spacing w:before="0" w:beforeAutospacing="0" w:after="0" w:afterAutospacing="0" w:line="240" w:lineRule="auto"/>
        <w:rPr>
          <w:sz w:val="22"/>
          <w:szCs w:val="22"/>
        </w:rPr>
      </w:pPr>
      <w:r w:rsidRPr="00B833AB">
        <w:rPr>
          <w:b/>
          <w:bCs/>
          <w:color w:val="000000"/>
          <w:sz w:val="22"/>
          <w:szCs w:val="22"/>
        </w:rPr>
        <w:t xml:space="preserve">Samodzielnym Publicznym Zakładem Opieki Zdrowotnej </w:t>
      </w:r>
      <w:r w:rsidRPr="00B833AB">
        <w:rPr>
          <w:color w:val="000000"/>
          <w:sz w:val="22"/>
          <w:szCs w:val="22"/>
        </w:rPr>
        <w:t xml:space="preserve">z siedzibą w Słupcy przy </w:t>
      </w:r>
      <w:r>
        <w:rPr>
          <w:color w:val="000000"/>
          <w:sz w:val="22"/>
          <w:szCs w:val="22"/>
        </w:rPr>
        <w:t xml:space="preserve">              </w:t>
      </w:r>
      <w:r w:rsidRPr="00B833AB">
        <w:rPr>
          <w:color w:val="000000"/>
          <w:sz w:val="22"/>
          <w:szCs w:val="22"/>
        </w:rPr>
        <w:t xml:space="preserve">ul. Traugutta 7, wpisanym do rejestru stowarzyszeń, innych organizacji społecznych </w:t>
      </w:r>
      <w:r>
        <w:rPr>
          <w:color w:val="000000"/>
          <w:sz w:val="22"/>
          <w:szCs w:val="22"/>
        </w:rPr>
        <w:t xml:space="preserve">                      </w:t>
      </w:r>
      <w:r w:rsidRPr="00B833AB">
        <w:rPr>
          <w:color w:val="000000"/>
          <w:sz w:val="22"/>
          <w:szCs w:val="22"/>
        </w:rPr>
        <w:t>i zawodowych, fundacji oraz samodzielnych publicznych zakładów opieki zdrowotnej prowadzonego przez Sąd Rejonowy w Poznaniu, IX Wydział Gospodarczy Krajowego Rejestru Sądowego pod numerem 0000033422, NIP 667-15-34-335, REGON 000306621, reprezentowanym przez:</w:t>
      </w:r>
    </w:p>
    <w:p w14:paraId="0F35CD10" w14:textId="77777777" w:rsidR="00B833AB" w:rsidRPr="00B833AB" w:rsidRDefault="00B833AB" w:rsidP="00B833AB">
      <w:pPr>
        <w:pStyle w:val="western"/>
        <w:spacing w:before="0" w:beforeAutospacing="0" w:after="0" w:afterAutospacing="0" w:line="240" w:lineRule="auto"/>
        <w:rPr>
          <w:sz w:val="22"/>
          <w:szCs w:val="22"/>
        </w:rPr>
      </w:pPr>
      <w:r w:rsidRPr="00B833AB">
        <w:rPr>
          <w:sz w:val="22"/>
          <w:szCs w:val="22"/>
        </w:rPr>
        <w:t xml:space="preserve">Marlenę </w:t>
      </w:r>
      <w:proofErr w:type="spellStart"/>
      <w:r w:rsidRPr="00B833AB">
        <w:rPr>
          <w:sz w:val="22"/>
          <w:szCs w:val="22"/>
        </w:rPr>
        <w:t>Sierszchulską</w:t>
      </w:r>
      <w:proofErr w:type="spellEnd"/>
      <w:r w:rsidRPr="00B833AB">
        <w:rPr>
          <w:sz w:val="22"/>
          <w:szCs w:val="22"/>
        </w:rPr>
        <w:t>– Dyrektora,</w:t>
      </w:r>
    </w:p>
    <w:p w14:paraId="1E0892E4" w14:textId="77777777" w:rsidR="00B833AB" w:rsidRPr="00B833AB" w:rsidRDefault="00B833AB" w:rsidP="00B833AB">
      <w:pPr>
        <w:pStyle w:val="western"/>
        <w:spacing w:before="0" w:beforeAutospacing="0" w:after="0" w:afterAutospacing="0" w:line="240" w:lineRule="auto"/>
        <w:rPr>
          <w:sz w:val="22"/>
          <w:szCs w:val="22"/>
        </w:rPr>
      </w:pPr>
      <w:r w:rsidRPr="00B833AB">
        <w:rPr>
          <w:sz w:val="22"/>
          <w:szCs w:val="22"/>
        </w:rPr>
        <w:t>przy kontrasygnacie Głównego Księgowego – Edyty Lewińskiej</w:t>
      </w:r>
    </w:p>
    <w:p w14:paraId="49F7F185" w14:textId="0A262289" w:rsidR="00B833AB" w:rsidRPr="00B833AB" w:rsidRDefault="00B833AB" w:rsidP="00B833AB">
      <w:pPr>
        <w:pStyle w:val="western"/>
        <w:spacing w:before="0" w:beforeAutospacing="0" w:after="0" w:afterAutospacing="0" w:line="240" w:lineRule="auto"/>
        <w:rPr>
          <w:sz w:val="22"/>
          <w:szCs w:val="22"/>
        </w:rPr>
      </w:pPr>
      <w:r w:rsidRPr="00B833AB">
        <w:rPr>
          <w:sz w:val="22"/>
          <w:szCs w:val="22"/>
        </w:rPr>
        <w:t xml:space="preserve">zwanym </w:t>
      </w:r>
      <w:r>
        <w:rPr>
          <w:sz w:val="22"/>
          <w:szCs w:val="22"/>
        </w:rPr>
        <w:t>w dalszej treści umowy</w:t>
      </w:r>
      <w:r w:rsidRPr="00B833AB">
        <w:rPr>
          <w:sz w:val="22"/>
          <w:szCs w:val="22"/>
        </w:rPr>
        <w:t xml:space="preserve"> „Zamawiającym”</w:t>
      </w:r>
    </w:p>
    <w:p w14:paraId="30463564" w14:textId="77777777" w:rsidR="005B40DB" w:rsidRDefault="005B40DB" w:rsidP="005B40DB">
      <w:pPr>
        <w:jc w:val="both"/>
        <w:rPr>
          <w:rFonts w:ascii="Arial" w:hAnsi="Arial" w:cs="Arial"/>
          <w:b/>
          <w:sz w:val="22"/>
          <w:szCs w:val="22"/>
        </w:rPr>
      </w:pPr>
    </w:p>
    <w:p w14:paraId="107B06B0" w14:textId="77777777" w:rsidR="005B40DB" w:rsidRDefault="005B40DB" w:rsidP="005B40DB">
      <w:pPr>
        <w:jc w:val="both"/>
        <w:rPr>
          <w:rFonts w:ascii="Arial" w:hAnsi="Arial" w:cs="Arial"/>
          <w:sz w:val="22"/>
          <w:szCs w:val="22"/>
        </w:rPr>
      </w:pPr>
      <w:r>
        <w:rPr>
          <w:rFonts w:ascii="Arial" w:hAnsi="Arial" w:cs="Arial"/>
          <w:b/>
          <w:sz w:val="22"/>
          <w:szCs w:val="22"/>
        </w:rPr>
        <w:t xml:space="preserve">a </w:t>
      </w:r>
    </w:p>
    <w:p w14:paraId="5ABC3ABE" w14:textId="77777777" w:rsidR="005B40DB" w:rsidRDefault="005B40DB" w:rsidP="005B40DB">
      <w:pPr>
        <w:jc w:val="both"/>
        <w:rPr>
          <w:rFonts w:ascii="Arial" w:hAnsi="Arial" w:cs="Arial"/>
          <w:sz w:val="22"/>
          <w:szCs w:val="22"/>
        </w:rPr>
      </w:pPr>
    </w:p>
    <w:p w14:paraId="02267CB2" w14:textId="77777777" w:rsidR="005B40DB" w:rsidRDefault="005B40DB" w:rsidP="005B40DB">
      <w:pPr>
        <w:jc w:val="both"/>
        <w:rPr>
          <w:rFonts w:ascii="Arial" w:hAnsi="Arial" w:cs="Arial"/>
          <w:sz w:val="22"/>
          <w:szCs w:val="22"/>
        </w:rPr>
      </w:pPr>
      <w:r>
        <w:rPr>
          <w:rFonts w:ascii="Arial" w:hAnsi="Arial" w:cs="Arial"/>
          <w:sz w:val="22"/>
          <w:szCs w:val="22"/>
        </w:rPr>
        <w:t>................................................................................………………………………………………..</w:t>
      </w:r>
    </w:p>
    <w:p w14:paraId="198A5AD6" w14:textId="77777777" w:rsidR="005B40DB" w:rsidRDefault="005B40DB" w:rsidP="005B40DB">
      <w:pPr>
        <w:jc w:val="both"/>
        <w:rPr>
          <w:rFonts w:ascii="Arial" w:hAnsi="Arial" w:cs="Arial"/>
          <w:sz w:val="22"/>
          <w:szCs w:val="22"/>
        </w:rPr>
      </w:pPr>
    </w:p>
    <w:p w14:paraId="6BCB70A0" w14:textId="77777777" w:rsidR="005B40DB" w:rsidRDefault="005B40DB" w:rsidP="005B40DB">
      <w:pPr>
        <w:jc w:val="both"/>
        <w:rPr>
          <w:rFonts w:ascii="Arial" w:hAnsi="Arial" w:cs="Arial"/>
          <w:sz w:val="22"/>
          <w:szCs w:val="22"/>
        </w:rPr>
      </w:pPr>
      <w:r>
        <w:rPr>
          <w:rFonts w:ascii="Arial" w:hAnsi="Arial" w:cs="Arial"/>
          <w:sz w:val="22"/>
          <w:szCs w:val="22"/>
        </w:rPr>
        <w:t>reprezentowanym przez:</w:t>
      </w:r>
    </w:p>
    <w:p w14:paraId="76AC9365" w14:textId="77777777" w:rsidR="005B40DB" w:rsidRDefault="005B40DB" w:rsidP="005B40DB">
      <w:pPr>
        <w:jc w:val="both"/>
        <w:rPr>
          <w:rFonts w:ascii="Arial" w:hAnsi="Arial" w:cs="Arial"/>
          <w:sz w:val="22"/>
          <w:szCs w:val="22"/>
        </w:rPr>
      </w:pPr>
    </w:p>
    <w:p w14:paraId="559F91D6" w14:textId="77777777" w:rsidR="005B40DB" w:rsidRDefault="005B40DB" w:rsidP="005B40DB">
      <w:pPr>
        <w:jc w:val="both"/>
        <w:rPr>
          <w:rFonts w:ascii="Arial" w:hAnsi="Arial" w:cs="Arial"/>
          <w:sz w:val="22"/>
          <w:szCs w:val="22"/>
        </w:rPr>
      </w:pPr>
      <w:r>
        <w:rPr>
          <w:rFonts w:ascii="Arial" w:hAnsi="Arial" w:cs="Arial"/>
          <w:sz w:val="22"/>
          <w:szCs w:val="22"/>
        </w:rPr>
        <w:t>................................................................................………………………………………………..</w:t>
      </w:r>
    </w:p>
    <w:p w14:paraId="65AA9A3A" w14:textId="77777777" w:rsidR="005B40DB" w:rsidRDefault="005B40DB" w:rsidP="005B40DB">
      <w:pPr>
        <w:jc w:val="both"/>
        <w:rPr>
          <w:rFonts w:ascii="Arial" w:hAnsi="Arial" w:cs="Arial"/>
          <w:sz w:val="22"/>
          <w:szCs w:val="22"/>
        </w:rPr>
      </w:pPr>
    </w:p>
    <w:p w14:paraId="5CEB9AF4" w14:textId="77777777" w:rsidR="005B40DB" w:rsidRDefault="005B40DB" w:rsidP="005B40DB">
      <w:pPr>
        <w:jc w:val="both"/>
        <w:rPr>
          <w:rFonts w:ascii="Arial" w:hAnsi="Arial" w:cs="Arial"/>
          <w:b/>
          <w:color w:val="000000"/>
          <w:sz w:val="22"/>
          <w:szCs w:val="22"/>
        </w:rPr>
      </w:pPr>
      <w:r>
        <w:rPr>
          <w:rFonts w:ascii="Arial" w:hAnsi="Arial" w:cs="Arial"/>
          <w:sz w:val="22"/>
          <w:szCs w:val="22"/>
        </w:rPr>
        <w:t xml:space="preserve">zwanym w dalszej treści umowy </w:t>
      </w:r>
      <w:r w:rsidRPr="00B833AB">
        <w:rPr>
          <w:rFonts w:ascii="Arial" w:hAnsi="Arial" w:cs="Arial"/>
          <w:bCs/>
          <w:sz w:val="22"/>
          <w:szCs w:val="22"/>
        </w:rPr>
        <w:t>„Wykonawcą”</w:t>
      </w:r>
      <w:r>
        <w:rPr>
          <w:rFonts w:ascii="Arial" w:hAnsi="Arial" w:cs="Arial"/>
          <w:b/>
          <w:sz w:val="22"/>
          <w:szCs w:val="22"/>
        </w:rPr>
        <w:t xml:space="preserve"> </w:t>
      </w:r>
    </w:p>
    <w:p w14:paraId="55A47475" w14:textId="77777777" w:rsidR="005B40DB" w:rsidRDefault="005B40DB" w:rsidP="005B40DB">
      <w:pPr>
        <w:jc w:val="both"/>
        <w:rPr>
          <w:rFonts w:ascii="Arial" w:hAnsi="Arial" w:cs="Arial"/>
          <w:b/>
          <w:color w:val="000000"/>
          <w:sz w:val="22"/>
          <w:szCs w:val="22"/>
        </w:rPr>
      </w:pPr>
    </w:p>
    <w:p w14:paraId="211482F9" w14:textId="77777777" w:rsidR="005B40DB" w:rsidRDefault="005B40DB" w:rsidP="005B40DB">
      <w:pPr>
        <w:jc w:val="both"/>
        <w:rPr>
          <w:rFonts w:ascii="Arial" w:hAnsi="Arial" w:cs="Arial"/>
          <w:sz w:val="22"/>
          <w:szCs w:val="22"/>
        </w:rPr>
      </w:pPr>
      <w:r>
        <w:rPr>
          <w:rFonts w:ascii="Arial" w:hAnsi="Arial" w:cs="Arial"/>
          <w:sz w:val="22"/>
          <w:szCs w:val="22"/>
        </w:rPr>
        <w:t xml:space="preserve">W rezultacie dokonania przez Zamawiającego wyboru oferty Wykonawcy w  trybie </w:t>
      </w:r>
      <w:r>
        <w:rPr>
          <w:rFonts w:ascii="Arial" w:hAnsi="Arial" w:cs="Arial"/>
          <w:iCs/>
          <w:sz w:val="22"/>
          <w:szCs w:val="22"/>
        </w:rPr>
        <w:t>podstawowym bez negocjacji</w:t>
      </w:r>
      <w:r>
        <w:rPr>
          <w:rFonts w:ascii="Arial" w:hAnsi="Arial" w:cs="Arial"/>
          <w:b/>
          <w:color w:val="000000"/>
          <w:sz w:val="22"/>
          <w:szCs w:val="22"/>
        </w:rPr>
        <w:t xml:space="preserve">, </w:t>
      </w:r>
      <w:r>
        <w:rPr>
          <w:rFonts w:ascii="Arial" w:hAnsi="Arial" w:cs="Arial"/>
          <w:color w:val="000000"/>
          <w:sz w:val="22"/>
          <w:szCs w:val="22"/>
        </w:rPr>
        <w:t xml:space="preserve">przeprowadzonego zgodnie z </w:t>
      </w:r>
      <w:r>
        <w:rPr>
          <w:rFonts w:ascii="Arial" w:hAnsi="Arial" w:cs="Arial"/>
          <w:sz w:val="22"/>
          <w:szCs w:val="22"/>
        </w:rPr>
        <w:t xml:space="preserve">ustawą z dnia 11 września                2019 r. Prawo Zamówień Publicznych </w:t>
      </w:r>
      <w:r>
        <w:rPr>
          <w:rFonts w:ascii="Arial" w:hAnsi="Arial" w:cs="Arial"/>
          <w:bCs/>
          <w:sz w:val="22"/>
          <w:szCs w:val="22"/>
        </w:rPr>
        <w:t>(</w:t>
      </w:r>
      <w:proofErr w:type="spellStart"/>
      <w:r>
        <w:rPr>
          <w:rFonts w:ascii="Arial" w:hAnsi="Arial" w:cs="Arial"/>
          <w:sz w:val="22"/>
          <w:szCs w:val="22"/>
        </w:rPr>
        <w:t>t.j</w:t>
      </w:r>
      <w:proofErr w:type="spellEnd"/>
      <w:r>
        <w:rPr>
          <w:rFonts w:ascii="Arial" w:hAnsi="Arial" w:cs="Arial"/>
          <w:sz w:val="22"/>
          <w:szCs w:val="22"/>
        </w:rPr>
        <w:t xml:space="preserve">. Dz. U. z 2024 r. poz. 1320 ze zm. – zwanej dalej </w:t>
      </w:r>
      <w:r>
        <w:rPr>
          <w:rFonts w:ascii="Arial" w:hAnsi="Arial" w:cs="Arial"/>
          <w:i/>
          <w:sz w:val="22"/>
          <w:szCs w:val="22"/>
        </w:rPr>
        <w:t xml:space="preserve">„Ustawą </w:t>
      </w:r>
      <w:proofErr w:type="spellStart"/>
      <w:r>
        <w:rPr>
          <w:rFonts w:ascii="Arial" w:hAnsi="Arial" w:cs="Arial"/>
          <w:i/>
          <w:sz w:val="22"/>
          <w:szCs w:val="22"/>
        </w:rPr>
        <w:t>Pzp</w:t>
      </w:r>
      <w:proofErr w:type="spellEnd"/>
      <w:r>
        <w:rPr>
          <w:rFonts w:ascii="Arial" w:hAnsi="Arial" w:cs="Arial"/>
          <w:i/>
          <w:sz w:val="22"/>
          <w:szCs w:val="22"/>
        </w:rPr>
        <w:t>.”</w:t>
      </w:r>
      <w:r>
        <w:rPr>
          <w:rFonts w:ascii="Arial" w:hAnsi="Arial" w:cs="Arial"/>
          <w:sz w:val="22"/>
          <w:szCs w:val="22"/>
        </w:rPr>
        <w:t>)</w:t>
      </w:r>
      <w:r>
        <w:rPr>
          <w:rFonts w:ascii="Arial" w:hAnsi="Arial" w:cs="Arial"/>
          <w:color w:val="1F497D"/>
          <w:sz w:val="22"/>
          <w:szCs w:val="22"/>
        </w:rPr>
        <w:t xml:space="preserve"> </w:t>
      </w:r>
      <w:r>
        <w:rPr>
          <w:rFonts w:ascii="Arial" w:hAnsi="Arial" w:cs="Arial"/>
          <w:sz w:val="22"/>
          <w:szCs w:val="22"/>
        </w:rPr>
        <w:t>– została zawarta umowa o następującej treści:</w:t>
      </w:r>
    </w:p>
    <w:p w14:paraId="2AF15576" w14:textId="77777777" w:rsidR="005B40DB" w:rsidRDefault="005B40DB" w:rsidP="005B40DB">
      <w:pPr>
        <w:jc w:val="both"/>
        <w:rPr>
          <w:rFonts w:ascii="Arial" w:hAnsi="Arial" w:cs="Arial"/>
          <w:sz w:val="22"/>
          <w:szCs w:val="22"/>
        </w:rPr>
      </w:pPr>
    </w:p>
    <w:p w14:paraId="7DDB31AE" w14:textId="77777777" w:rsidR="005B40DB" w:rsidRDefault="005B40DB" w:rsidP="005B40DB">
      <w:pPr>
        <w:jc w:val="both"/>
        <w:rPr>
          <w:rFonts w:ascii="Arial" w:hAnsi="Arial" w:cs="Arial"/>
          <w:sz w:val="22"/>
          <w:szCs w:val="22"/>
        </w:rPr>
      </w:pPr>
      <w:r>
        <w:rPr>
          <w:rFonts w:ascii="Arial" w:hAnsi="Arial" w:cs="Arial"/>
          <w:sz w:val="22"/>
          <w:szCs w:val="22"/>
        </w:rPr>
        <w:t xml:space="preserve">Dokumenty zamówienia, w tym w szczególności specyfikacja warunków zamówienia (SWZ) wraz z załącznikami, (wraz pytaniami i odpowiedziami udzielonymi na etapie postępowania przetargowego – o ile wystąpiły), a także oferta Wykonawcy wraz ze złożonymi przez Wykonawcę oświadczeniami i dokumentami, w tym w szczególności </w:t>
      </w:r>
      <w:r>
        <w:rPr>
          <w:rFonts w:ascii="Arial" w:hAnsi="Arial" w:cs="Arial"/>
          <w:color w:val="000000"/>
          <w:sz w:val="22"/>
          <w:szCs w:val="22"/>
        </w:rPr>
        <w:t xml:space="preserve">podmiotowymi </w:t>
      </w:r>
      <w:r>
        <w:rPr>
          <w:rFonts w:ascii="Arial" w:hAnsi="Arial" w:cs="Arial"/>
          <w:sz w:val="22"/>
          <w:szCs w:val="22"/>
        </w:rPr>
        <w:t>środkami dowodowymi - dotyczące postępowania o udzielenie zamówienia, o którym mowa wyżej – stanowią integralną część niniejszej Umowy.</w:t>
      </w:r>
    </w:p>
    <w:p w14:paraId="5D0DDFF6" w14:textId="77777777" w:rsidR="005B40DB" w:rsidRDefault="005B40DB" w:rsidP="005B40DB">
      <w:pPr>
        <w:jc w:val="both"/>
        <w:rPr>
          <w:rFonts w:ascii="Arial" w:hAnsi="Arial" w:cs="Arial"/>
          <w:sz w:val="22"/>
          <w:szCs w:val="22"/>
        </w:rPr>
      </w:pPr>
    </w:p>
    <w:p w14:paraId="0FDA66A1" w14:textId="707B3A3F" w:rsidR="005B40DB" w:rsidRDefault="005B40DB">
      <w:pPr>
        <w:pStyle w:val="Tekstpodstawowy34"/>
        <w:ind w:right="74"/>
        <w:jc w:val="both"/>
        <w:rPr>
          <w:rFonts w:ascii="Arial" w:hAnsi="Arial" w:cs="Arial"/>
          <w:b/>
          <w:kern w:val="2"/>
          <w:sz w:val="22"/>
          <w:szCs w:val="22"/>
        </w:rPr>
        <w:pPrChange w:id="1" w:author="Estera Urbaniak" w:date="2025-10-08T13:46:00Z" w16du:dateUtc="2025-10-08T11:46:00Z">
          <w:pPr>
            <w:tabs>
              <w:tab w:val="left" w:pos="4488"/>
              <w:tab w:val="left" w:pos="4675"/>
            </w:tabs>
            <w:spacing w:line="360" w:lineRule="auto"/>
            <w:jc w:val="center"/>
          </w:pPr>
        </w:pPrChange>
      </w:pPr>
      <w:r>
        <w:rPr>
          <w:rFonts w:ascii="Arial" w:hAnsi="Arial" w:cs="Arial"/>
          <w:sz w:val="22"/>
          <w:szCs w:val="22"/>
        </w:rPr>
        <w:t xml:space="preserve">Strony zgodnie oświadczają, że osoby je reprezentujące przy zawieraniu niniejszej Umowy są do tego prawnie umocowane zgodnie z wymogami prawa polskiego. W związku </w:t>
      </w:r>
      <w:r w:rsidR="00B833AB">
        <w:rPr>
          <w:rFonts w:ascii="Arial" w:hAnsi="Arial" w:cs="Arial"/>
          <w:sz w:val="22"/>
          <w:szCs w:val="22"/>
        </w:rPr>
        <w:t xml:space="preserve">                        </w:t>
      </w:r>
      <w:r>
        <w:rPr>
          <w:rFonts w:ascii="Arial" w:hAnsi="Arial" w:cs="Arial"/>
          <w:sz w:val="22"/>
          <w:szCs w:val="22"/>
        </w:rPr>
        <w:t xml:space="preserve">z powyższym nie będą powoływać się na brak umocowania osoby reprezentującej </w:t>
      </w:r>
      <w:r w:rsidR="00B833AB">
        <w:rPr>
          <w:rFonts w:ascii="Arial" w:hAnsi="Arial" w:cs="Arial"/>
          <w:sz w:val="22"/>
          <w:szCs w:val="22"/>
        </w:rPr>
        <w:t xml:space="preserve">                      </w:t>
      </w:r>
      <w:r>
        <w:rPr>
          <w:rFonts w:ascii="Arial" w:hAnsi="Arial" w:cs="Arial"/>
          <w:sz w:val="22"/>
          <w:szCs w:val="22"/>
        </w:rPr>
        <w:t>w przypadku jakichkolwiek sporów mogących wyniknąć z Umowy.</w:t>
      </w:r>
    </w:p>
    <w:p w14:paraId="489FF658" w14:textId="77777777" w:rsidR="005B40DB" w:rsidRDefault="005B40DB" w:rsidP="005B40DB">
      <w:pPr>
        <w:tabs>
          <w:tab w:val="left" w:pos="4488"/>
          <w:tab w:val="left" w:pos="4675"/>
        </w:tabs>
        <w:spacing w:line="360" w:lineRule="auto"/>
        <w:rPr>
          <w:rFonts w:ascii="Arial" w:hAnsi="Arial" w:cs="Arial"/>
          <w:b/>
          <w:kern w:val="2"/>
          <w:sz w:val="22"/>
          <w:szCs w:val="22"/>
        </w:rPr>
      </w:pPr>
    </w:p>
    <w:p w14:paraId="3BBA6F3A" w14:textId="77777777" w:rsidR="005B40DB" w:rsidRDefault="005B40DB" w:rsidP="005B40DB">
      <w:pPr>
        <w:tabs>
          <w:tab w:val="left" w:pos="4488"/>
          <w:tab w:val="left" w:pos="4675"/>
        </w:tabs>
        <w:spacing w:line="360" w:lineRule="auto"/>
        <w:jc w:val="center"/>
        <w:rPr>
          <w:rFonts w:ascii="Arial" w:hAnsi="Arial" w:cs="Arial"/>
          <w:kern w:val="2"/>
          <w:sz w:val="22"/>
          <w:szCs w:val="22"/>
        </w:rPr>
      </w:pPr>
      <w:r>
        <w:rPr>
          <w:rFonts w:ascii="Arial" w:hAnsi="Arial" w:cs="Arial"/>
          <w:b/>
          <w:kern w:val="2"/>
          <w:sz w:val="22"/>
          <w:szCs w:val="22"/>
        </w:rPr>
        <w:t>§ 1</w:t>
      </w:r>
    </w:p>
    <w:p w14:paraId="7A49D511" w14:textId="19ACD393" w:rsidR="005B40DB" w:rsidRPr="00B833AB" w:rsidRDefault="005B40DB" w:rsidP="005B40DB">
      <w:pPr>
        <w:numPr>
          <w:ilvl w:val="0"/>
          <w:numId w:val="21"/>
        </w:numPr>
        <w:tabs>
          <w:tab w:val="left" w:pos="360"/>
        </w:tabs>
        <w:suppressAutoHyphens w:val="0"/>
        <w:ind w:left="360"/>
        <w:jc w:val="both"/>
        <w:rPr>
          <w:bCs/>
        </w:rPr>
      </w:pPr>
      <w:r>
        <w:rPr>
          <w:rFonts w:ascii="Arial" w:hAnsi="Arial" w:cs="Arial"/>
          <w:kern w:val="2"/>
          <w:sz w:val="22"/>
          <w:szCs w:val="22"/>
        </w:rPr>
        <w:t xml:space="preserve">Zamawiający zleca, a Wykonawca zobowiązuje się wykonać i przekazać Zamawiającemu zadanie: </w:t>
      </w:r>
      <w:r w:rsidRPr="00B833AB">
        <w:rPr>
          <w:rFonts w:ascii="Arial" w:hAnsi="Arial" w:cs="Arial"/>
          <w:bCs/>
          <w:kern w:val="2"/>
          <w:sz w:val="22"/>
          <w:szCs w:val="22"/>
        </w:rPr>
        <w:t>„Przebudowa</w:t>
      </w:r>
      <w:r w:rsidR="00920B83" w:rsidRPr="00B833AB">
        <w:rPr>
          <w:rFonts w:ascii="Arial" w:hAnsi="Arial" w:cs="Arial"/>
          <w:bCs/>
          <w:kern w:val="2"/>
          <w:sz w:val="22"/>
          <w:szCs w:val="22"/>
        </w:rPr>
        <w:t xml:space="preserve"> i zmiana sposobu użytkowania części szpitala na </w:t>
      </w:r>
      <w:r w:rsidRPr="00B833AB">
        <w:rPr>
          <w:rFonts w:ascii="Arial" w:hAnsi="Arial" w:cs="Arial"/>
          <w:bCs/>
          <w:kern w:val="2"/>
          <w:sz w:val="22"/>
          <w:szCs w:val="22"/>
        </w:rPr>
        <w:t>pomieszcze</w:t>
      </w:r>
      <w:r w:rsidR="00920B83" w:rsidRPr="00B833AB">
        <w:rPr>
          <w:rFonts w:ascii="Arial" w:hAnsi="Arial" w:cs="Arial"/>
          <w:bCs/>
          <w:kern w:val="2"/>
          <w:sz w:val="22"/>
          <w:szCs w:val="22"/>
        </w:rPr>
        <w:t>nia administracyjne”,</w:t>
      </w:r>
      <w:r w:rsidRPr="00B833AB">
        <w:rPr>
          <w:rFonts w:ascii="Arial" w:hAnsi="Arial" w:cs="Arial"/>
          <w:bCs/>
          <w:sz w:val="22"/>
          <w:szCs w:val="22"/>
        </w:rPr>
        <w:t xml:space="preserve"> które obejmuje:</w:t>
      </w:r>
    </w:p>
    <w:p w14:paraId="2C0AFEB8" w14:textId="77777777" w:rsidR="005B40DB" w:rsidRPr="00A70573" w:rsidRDefault="005B40DB" w:rsidP="005B40DB">
      <w:pPr>
        <w:numPr>
          <w:ilvl w:val="0"/>
          <w:numId w:val="23"/>
        </w:numPr>
        <w:suppressAutoHyphens w:val="0"/>
        <w:jc w:val="both"/>
        <w:rPr>
          <w:rFonts w:ascii="Arial" w:hAnsi="Arial" w:cs="Arial"/>
          <w:bCs/>
          <w:sz w:val="22"/>
          <w:szCs w:val="22"/>
        </w:rPr>
      </w:pPr>
      <w:r w:rsidRPr="00A70573">
        <w:rPr>
          <w:rFonts w:ascii="Arial" w:hAnsi="Arial" w:cs="Arial"/>
          <w:bCs/>
          <w:sz w:val="22"/>
          <w:szCs w:val="22"/>
        </w:rPr>
        <w:t>roboty budowlane polegające m.in. na:</w:t>
      </w:r>
    </w:p>
    <w:p w14:paraId="3CDAA14D" w14:textId="77777777" w:rsidR="005B40DB" w:rsidRPr="00A70573" w:rsidRDefault="005B40DB" w:rsidP="005B40DB">
      <w:pPr>
        <w:suppressAutoHyphens w:val="0"/>
        <w:ind w:left="708" w:firstLine="360"/>
        <w:jc w:val="both"/>
        <w:rPr>
          <w:rFonts w:ascii="Arial" w:hAnsi="Arial" w:cs="Arial"/>
          <w:bCs/>
          <w:sz w:val="22"/>
          <w:szCs w:val="22"/>
        </w:rPr>
      </w:pPr>
      <w:r w:rsidRPr="00A70573">
        <w:rPr>
          <w:rFonts w:ascii="Arial" w:hAnsi="Arial" w:cs="Arial"/>
          <w:bCs/>
          <w:sz w:val="22"/>
          <w:szCs w:val="22"/>
        </w:rPr>
        <w:t>- wykonaniu robót rozbiórkowych istniejących ścian działowych,</w:t>
      </w:r>
    </w:p>
    <w:p w14:paraId="2A6AD340" w14:textId="77777777" w:rsidR="005B40DB" w:rsidRPr="00A70573" w:rsidRDefault="005B40DB" w:rsidP="005B40DB">
      <w:pPr>
        <w:suppressAutoHyphens w:val="0"/>
        <w:ind w:left="708" w:firstLine="360"/>
        <w:jc w:val="both"/>
        <w:rPr>
          <w:rFonts w:ascii="Arial" w:hAnsi="Arial" w:cs="Arial"/>
          <w:bCs/>
          <w:sz w:val="22"/>
          <w:szCs w:val="22"/>
        </w:rPr>
      </w:pPr>
      <w:r w:rsidRPr="00A70573">
        <w:rPr>
          <w:rFonts w:ascii="Arial" w:hAnsi="Arial" w:cs="Arial"/>
          <w:bCs/>
          <w:sz w:val="22"/>
          <w:szCs w:val="22"/>
        </w:rPr>
        <w:t>- wykonanie nowych ścian działowych po przebudowie,</w:t>
      </w:r>
    </w:p>
    <w:p w14:paraId="26B10348" w14:textId="6FC6C5A3" w:rsidR="005B40DB" w:rsidRPr="00A70573" w:rsidRDefault="005B40DB" w:rsidP="005B40DB">
      <w:pPr>
        <w:suppressAutoHyphens w:val="0"/>
        <w:ind w:left="708" w:firstLine="360"/>
        <w:jc w:val="both"/>
        <w:rPr>
          <w:rFonts w:ascii="Arial" w:hAnsi="Arial" w:cs="Arial"/>
          <w:bCs/>
          <w:sz w:val="22"/>
          <w:szCs w:val="22"/>
        </w:rPr>
      </w:pPr>
      <w:r w:rsidRPr="00A70573">
        <w:rPr>
          <w:rFonts w:ascii="Arial" w:hAnsi="Arial" w:cs="Arial"/>
          <w:bCs/>
          <w:sz w:val="22"/>
          <w:szCs w:val="22"/>
        </w:rPr>
        <w:t>- wykonanie robót tynkarskich i posadzkarskich,</w:t>
      </w:r>
    </w:p>
    <w:p w14:paraId="5F1FC1FA" w14:textId="6C0C9EA4" w:rsidR="005B40DB" w:rsidRPr="00A70573" w:rsidRDefault="005B40DB" w:rsidP="005B40DB">
      <w:pPr>
        <w:suppressAutoHyphens w:val="0"/>
        <w:ind w:left="708" w:firstLine="360"/>
        <w:jc w:val="both"/>
        <w:rPr>
          <w:rFonts w:ascii="Arial" w:hAnsi="Arial" w:cs="Arial"/>
          <w:bCs/>
          <w:sz w:val="22"/>
          <w:szCs w:val="22"/>
        </w:rPr>
      </w:pPr>
      <w:r w:rsidRPr="00A70573">
        <w:rPr>
          <w:rFonts w:ascii="Arial" w:hAnsi="Arial" w:cs="Arial"/>
          <w:bCs/>
          <w:sz w:val="22"/>
          <w:szCs w:val="22"/>
        </w:rPr>
        <w:t>- wymiana stolarki drzwiowej,</w:t>
      </w:r>
    </w:p>
    <w:p w14:paraId="145142BA" w14:textId="77777777" w:rsidR="005B40DB" w:rsidRPr="00A70573" w:rsidRDefault="005B40DB" w:rsidP="005B40DB">
      <w:pPr>
        <w:suppressAutoHyphens w:val="0"/>
        <w:ind w:left="708" w:firstLine="360"/>
        <w:jc w:val="both"/>
        <w:rPr>
          <w:rFonts w:ascii="Arial" w:hAnsi="Arial" w:cs="Arial"/>
          <w:bCs/>
          <w:sz w:val="22"/>
          <w:szCs w:val="22"/>
        </w:rPr>
      </w:pPr>
      <w:r w:rsidRPr="00A70573">
        <w:rPr>
          <w:rFonts w:ascii="Arial" w:hAnsi="Arial" w:cs="Arial"/>
          <w:bCs/>
          <w:sz w:val="22"/>
          <w:szCs w:val="22"/>
        </w:rPr>
        <w:t>- malowaniu ścian i sufitów przebudowywanych pomieszczeń,</w:t>
      </w:r>
    </w:p>
    <w:p w14:paraId="2D50209A" w14:textId="0C3551AD" w:rsidR="005B40DB" w:rsidRPr="00A70573" w:rsidRDefault="005B40DB" w:rsidP="005B40DB">
      <w:pPr>
        <w:suppressAutoHyphens w:val="0"/>
        <w:ind w:left="708" w:firstLine="360"/>
        <w:jc w:val="both"/>
        <w:rPr>
          <w:rFonts w:ascii="Arial" w:hAnsi="Arial" w:cs="Arial"/>
          <w:bCs/>
          <w:sz w:val="22"/>
          <w:szCs w:val="22"/>
        </w:rPr>
      </w:pPr>
      <w:r w:rsidRPr="00A70573">
        <w:rPr>
          <w:rFonts w:ascii="Arial" w:hAnsi="Arial" w:cs="Arial"/>
          <w:bCs/>
          <w:sz w:val="22"/>
          <w:szCs w:val="22"/>
        </w:rPr>
        <w:t>- instalacje sanitarne</w:t>
      </w:r>
    </w:p>
    <w:p w14:paraId="188D582B" w14:textId="3BC1BE1E" w:rsidR="005B40DB" w:rsidRPr="00A70573" w:rsidRDefault="005B40DB" w:rsidP="005B40DB">
      <w:pPr>
        <w:suppressAutoHyphens w:val="0"/>
        <w:jc w:val="both"/>
        <w:rPr>
          <w:rFonts w:ascii="Arial" w:hAnsi="Arial" w:cs="Arial"/>
          <w:bCs/>
          <w:sz w:val="22"/>
          <w:szCs w:val="22"/>
        </w:rPr>
      </w:pPr>
      <w:r w:rsidRPr="00A70573">
        <w:rPr>
          <w:rFonts w:ascii="Arial" w:hAnsi="Arial" w:cs="Arial"/>
          <w:bCs/>
          <w:sz w:val="22"/>
          <w:szCs w:val="22"/>
        </w:rPr>
        <w:lastRenderedPageBreak/>
        <w:tab/>
        <w:t>b) instalacje elektryczne:</w:t>
      </w:r>
    </w:p>
    <w:p w14:paraId="3AFB5E0C" w14:textId="6191AFBD" w:rsidR="005B40DB" w:rsidRPr="00A70573" w:rsidRDefault="005B40DB" w:rsidP="005B40DB">
      <w:pPr>
        <w:suppressAutoHyphens w:val="0"/>
        <w:jc w:val="both"/>
        <w:rPr>
          <w:rFonts w:ascii="Arial" w:hAnsi="Arial" w:cs="Arial"/>
          <w:bCs/>
          <w:sz w:val="22"/>
          <w:szCs w:val="22"/>
        </w:rPr>
      </w:pPr>
      <w:r w:rsidRPr="00A70573">
        <w:rPr>
          <w:rFonts w:ascii="Arial" w:hAnsi="Arial" w:cs="Arial"/>
          <w:bCs/>
          <w:sz w:val="22"/>
          <w:szCs w:val="22"/>
        </w:rPr>
        <w:tab/>
        <w:t xml:space="preserve">     - wewnętrzne linie zasilające</w:t>
      </w:r>
    </w:p>
    <w:p w14:paraId="6B5F0030" w14:textId="2ACA7735" w:rsidR="005B40DB" w:rsidRPr="00A70573" w:rsidRDefault="005B40DB" w:rsidP="005B40DB">
      <w:pPr>
        <w:suppressAutoHyphens w:val="0"/>
        <w:jc w:val="both"/>
        <w:rPr>
          <w:rFonts w:ascii="Arial" w:hAnsi="Arial" w:cs="Arial"/>
          <w:bCs/>
          <w:sz w:val="22"/>
          <w:szCs w:val="22"/>
        </w:rPr>
      </w:pPr>
      <w:r w:rsidRPr="00A70573">
        <w:rPr>
          <w:rFonts w:ascii="Arial" w:hAnsi="Arial" w:cs="Arial"/>
          <w:bCs/>
          <w:sz w:val="22"/>
          <w:szCs w:val="22"/>
        </w:rPr>
        <w:tab/>
        <w:t xml:space="preserve">     - </w:t>
      </w:r>
      <w:r w:rsidR="00B833AB">
        <w:rPr>
          <w:rFonts w:ascii="Arial" w:hAnsi="Arial" w:cs="Arial"/>
          <w:bCs/>
          <w:sz w:val="22"/>
          <w:szCs w:val="22"/>
        </w:rPr>
        <w:t>t</w:t>
      </w:r>
      <w:r w:rsidRPr="00A70573">
        <w:rPr>
          <w:rFonts w:ascii="Arial" w:hAnsi="Arial" w:cs="Arial"/>
          <w:bCs/>
          <w:sz w:val="22"/>
          <w:szCs w:val="22"/>
        </w:rPr>
        <w:t>ablice rozdzielcze T2</w:t>
      </w:r>
    </w:p>
    <w:p w14:paraId="62886A14" w14:textId="79147F71" w:rsidR="005B40DB" w:rsidRPr="00A70573" w:rsidRDefault="005B40DB" w:rsidP="005B40DB">
      <w:pPr>
        <w:suppressAutoHyphens w:val="0"/>
        <w:jc w:val="both"/>
        <w:rPr>
          <w:rFonts w:ascii="Arial" w:hAnsi="Arial" w:cs="Arial"/>
          <w:bCs/>
          <w:sz w:val="22"/>
          <w:szCs w:val="22"/>
        </w:rPr>
      </w:pPr>
      <w:r w:rsidRPr="00A70573">
        <w:rPr>
          <w:rFonts w:ascii="Arial" w:hAnsi="Arial" w:cs="Arial"/>
          <w:bCs/>
          <w:sz w:val="22"/>
          <w:szCs w:val="22"/>
        </w:rPr>
        <w:t xml:space="preserve">                 - </w:t>
      </w:r>
      <w:r w:rsidRPr="005B40DB">
        <w:rPr>
          <w:rFonts w:ascii="Arial" w:hAnsi="Arial" w:cs="Arial"/>
          <w:bCs/>
          <w:sz w:val="22"/>
          <w:szCs w:val="22"/>
        </w:rPr>
        <w:t>Zabudowa ciągów korytkowych</w:t>
      </w:r>
      <w:r w:rsidRPr="00A70573">
        <w:rPr>
          <w:rFonts w:ascii="Arial" w:hAnsi="Arial" w:cs="Arial"/>
          <w:bCs/>
          <w:sz w:val="22"/>
          <w:szCs w:val="22"/>
        </w:rPr>
        <w:t xml:space="preserve"> i </w:t>
      </w:r>
      <w:proofErr w:type="spellStart"/>
      <w:r w:rsidRPr="00A70573">
        <w:rPr>
          <w:rFonts w:ascii="Arial" w:hAnsi="Arial" w:cs="Arial"/>
          <w:bCs/>
          <w:sz w:val="22"/>
          <w:szCs w:val="22"/>
        </w:rPr>
        <w:t>listw</w:t>
      </w:r>
      <w:proofErr w:type="spellEnd"/>
    </w:p>
    <w:p w14:paraId="6A22C0A3" w14:textId="47896590" w:rsidR="005B40DB" w:rsidRPr="00A70573" w:rsidRDefault="005B40DB" w:rsidP="005B40DB">
      <w:pPr>
        <w:suppressAutoHyphens w:val="0"/>
        <w:jc w:val="both"/>
        <w:rPr>
          <w:rFonts w:ascii="Arial" w:hAnsi="Arial" w:cs="Arial"/>
          <w:bCs/>
          <w:sz w:val="22"/>
          <w:szCs w:val="22"/>
        </w:rPr>
      </w:pPr>
      <w:r w:rsidRPr="00A70573">
        <w:rPr>
          <w:rFonts w:ascii="Arial" w:hAnsi="Arial" w:cs="Arial"/>
          <w:bCs/>
          <w:sz w:val="22"/>
          <w:szCs w:val="22"/>
        </w:rPr>
        <w:t xml:space="preserve">                 - </w:t>
      </w:r>
      <w:r w:rsidRPr="005B40DB">
        <w:rPr>
          <w:rFonts w:ascii="Arial" w:hAnsi="Arial" w:cs="Arial"/>
          <w:bCs/>
          <w:sz w:val="22"/>
          <w:szCs w:val="22"/>
        </w:rPr>
        <w:t>Instalacje gniazd ogólnych,</w:t>
      </w:r>
      <w:r w:rsidRPr="00A70573">
        <w:rPr>
          <w:rFonts w:ascii="Arial" w:hAnsi="Arial" w:cs="Arial"/>
          <w:bCs/>
          <w:sz w:val="22"/>
          <w:szCs w:val="22"/>
        </w:rPr>
        <w:t xml:space="preserve"> </w:t>
      </w:r>
      <w:r w:rsidRPr="005B40DB">
        <w:rPr>
          <w:rFonts w:ascii="Arial" w:hAnsi="Arial" w:cs="Arial"/>
          <w:bCs/>
          <w:sz w:val="22"/>
          <w:szCs w:val="22"/>
        </w:rPr>
        <w:t>odbiorników stacjonarnych</w:t>
      </w:r>
      <w:r w:rsidRPr="00A70573">
        <w:rPr>
          <w:rFonts w:ascii="Arial" w:hAnsi="Arial" w:cs="Arial"/>
          <w:bCs/>
          <w:sz w:val="22"/>
          <w:szCs w:val="22"/>
        </w:rPr>
        <w:t xml:space="preserve"> i oświetleniowa</w:t>
      </w:r>
    </w:p>
    <w:p w14:paraId="711DF2A0" w14:textId="28C4038B" w:rsidR="005B40DB" w:rsidRPr="00A70573" w:rsidRDefault="005B40DB" w:rsidP="005B40DB">
      <w:pPr>
        <w:suppressAutoHyphens w:val="0"/>
        <w:ind w:left="708"/>
        <w:jc w:val="both"/>
        <w:rPr>
          <w:rFonts w:ascii="Arial" w:hAnsi="Arial" w:cs="Arial"/>
          <w:bCs/>
          <w:sz w:val="22"/>
          <w:szCs w:val="22"/>
        </w:rPr>
      </w:pPr>
      <w:r w:rsidRPr="00A70573">
        <w:rPr>
          <w:rFonts w:ascii="Arial" w:hAnsi="Arial" w:cs="Arial"/>
          <w:bCs/>
          <w:sz w:val="22"/>
          <w:szCs w:val="22"/>
        </w:rPr>
        <w:t xml:space="preserve">     - </w:t>
      </w:r>
      <w:r w:rsidRPr="005B40DB">
        <w:rPr>
          <w:rFonts w:ascii="Arial" w:hAnsi="Arial" w:cs="Arial"/>
          <w:bCs/>
          <w:sz w:val="22"/>
          <w:szCs w:val="22"/>
        </w:rPr>
        <w:t>Oprawy oświetleniowe</w:t>
      </w:r>
      <w:r w:rsidRPr="00A70573">
        <w:rPr>
          <w:rFonts w:ascii="Arial" w:hAnsi="Arial" w:cs="Arial"/>
          <w:bCs/>
          <w:sz w:val="22"/>
          <w:szCs w:val="22"/>
        </w:rPr>
        <w:t xml:space="preserve"> ogólne</w:t>
      </w:r>
    </w:p>
    <w:p w14:paraId="23E9BBB2" w14:textId="259116A0" w:rsidR="005B40DB" w:rsidRPr="00A70573" w:rsidRDefault="005B40DB" w:rsidP="00167320">
      <w:pPr>
        <w:suppressAutoHyphens w:val="0"/>
        <w:ind w:firstLine="708"/>
        <w:jc w:val="both"/>
        <w:rPr>
          <w:rFonts w:ascii="Arial" w:hAnsi="Arial" w:cs="Arial"/>
          <w:bCs/>
          <w:sz w:val="22"/>
          <w:szCs w:val="22"/>
        </w:rPr>
      </w:pPr>
      <w:r w:rsidRPr="00A70573">
        <w:rPr>
          <w:rFonts w:ascii="Arial" w:hAnsi="Arial" w:cs="Arial"/>
          <w:bCs/>
          <w:sz w:val="22"/>
          <w:szCs w:val="22"/>
        </w:rPr>
        <w:t xml:space="preserve">     - Instalacja komputerowa</w:t>
      </w:r>
    </w:p>
    <w:p w14:paraId="337684FD" w14:textId="4D790BE2" w:rsidR="005B40DB" w:rsidRPr="00167320" w:rsidRDefault="005B40DB" w:rsidP="005B40DB">
      <w:pPr>
        <w:numPr>
          <w:ilvl w:val="0"/>
          <w:numId w:val="38"/>
        </w:numPr>
        <w:shd w:val="clear" w:color="auto" w:fill="FFFFFF"/>
        <w:ind w:left="360" w:right="6"/>
        <w:jc w:val="both"/>
        <w:rPr>
          <w:rFonts w:ascii="Arial" w:hAnsi="Arial" w:cs="Arial"/>
          <w:bCs/>
          <w:sz w:val="22"/>
          <w:szCs w:val="22"/>
        </w:rPr>
      </w:pPr>
      <w:r w:rsidRPr="00167320">
        <w:rPr>
          <w:rFonts w:ascii="Arial" w:hAnsi="Arial" w:cs="Arial"/>
          <w:bCs/>
          <w:sz w:val="22"/>
          <w:szCs w:val="22"/>
        </w:rPr>
        <w:t xml:space="preserve">Szczegółowy opis przedmiotu umowy określa </w:t>
      </w:r>
      <w:r w:rsidR="00167320" w:rsidRPr="00167320">
        <w:rPr>
          <w:rFonts w:ascii="Arial" w:hAnsi="Arial" w:cs="Arial"/>
          <w:bCs/>
          <w:sz w:val="22"/>
          <w:szCs w:val="22"/>
        </w:rPr>
        <w:t>dokumentacja techniczna</w:t>
      </w:r>
      <w:r w:rsidRPr="00167320">
        <w:rPr>
          <w:rFonts w:ascii="Arial" w:hAnsi="Arial" w:cs="Arial"/>
          <w:bCs/>
          <w:sz w:val="22"/>
          <w:szCs w:val="22"/>
        </w:rPr>
        <w:t xml:space="preserve"> będąc</w:t>
      </w:r>
      <w:r w:rsidR="00167320" w:rsidRPr="00167320">
        <w:rPr>
          <w:rFonts w:ascii="Arial" w:hAnsi="Arial" w:cs="Arial"/>
          <w:bCs/>
          <w:sz w:val="22"/>
          <w:szCs w:val="22"/>
        </w:rPr>
        <w:t>a</w:t>
      </w:r>
      <w:r w:rsidRPr="00167320">
        <w:rPr>
          <w:rFonts w:ascii="Arial" w:hAnsi="Arial" w:cs="Arial"/>
          <w:bCs/>
          <w:sz w:val="22"/>
          <w:szCs w:val="22"/>
        </w:rPr>
        <w:t xml:space="preserve"> integralną częścią niniejszej Umowy, a Wykonawca zobowiązany jest wykonać Umowę zgodnie </w:t>
      </w:r>
      <w:r w:rsidR="00B833AB">
        <w:rPr>
          <w:rFonts w:ascii="Arial" w:hAnsi="Arial" w:cs="Arial"/>
          <w:bCs/>
          <w:sz w:val="22"/>
          <w:szCs w:val="22"/>
        </w:rPr>
        <w:t xml:space="preserve">           </w:t>
      </w:r>
      <w:r w:rsidRPr="00167320">
        <w:rPr>
          <w:rFonts w:ascii="Arial" w:hAnsi="Arial" w:cs="Arial"/>
          <w:bCs/>
          <w:sz w:val="22"/>
          <w:szCs w:val="22"/>
        </w:rPr>
        <w:t xml:space="preserve">z jego postanowieniami. </w:t>
      </w:r>
    </w:p>
    <w:p w14:paraId="65707C10" w14:textId="77777777" w:rsidR="005B40DB" w:rsidRDefault="005B40DB" w:rsidP="00167320">
      <w:pPr>
        <w:spacing w:line="360" w:lineRule="auto"/>
        <w:rPr>
          <w:rFonts w:ascii="Arial" w:hAnsi="Arial" w:cs="Arial"/>
          <w:b/>
          <w:kern w:val="2"/>
          <w:sz w:val="22"/>
          <w:szCs w:val="22"/>
        </w:rPr>
      </w:pPr>
    </w:p>
    <w:p w14:paraId="275461D5" w14:textId="77777777" w:rsidR="005B40DB" w:rsidRDefault="005B40DB" w:rsidP="005B40DB">
      <w:pPr>
        <w:spacing w:line="360" w:lineRule="auto"/>
        <w:jc w:val="center"/>
        <w:rPr>
          <w:rFonts w:ascii="Arial" w:hAnsi="Arial" w:cs="Arial"/>
          <w:sz w:val="22"/>
          <w:szCs w:val="22"/>
          <w:lang w:eastAsia="pl-PL"/>
        </w:rPr>
      </w:pPr>
      <w:r>
        <w:rPr>
          <w:rFonts w:ascii="Arial" w:hAnsi="Arial" w:cs="Arial"/>
          <w:b/>
          <w:kern w:val="2"/>
          <w:sz w:val="22"/>
          <w:szCs w:val="22"/>
        </w:rPr>
        <w:t>§ 2</w:t>
      </w:r>
    </w:p>
    <w:p w14:paraId="6B39F10F" w14:textId="558860B4" w:rsidR="005B40DB" w:rsidRDefault="005B40DB" w:rsidP="005B40DB">
      <w:pPr>
        <w:jc w:val="both"/>
        <w:rPr>
          <w:rFonts w:ascii="Arial" w:hAnsi="Arial" w:cs="Arial"/>
          <w:b/>
          <w:sz w:val="22"/>
          <w:szCs w:val="22"/>
          <w:lang w:eastAsia="pl-PL"/>
        </w:rPr>
      </w:pPr>
      <w:r>
        <w:rPr>
          <w:rFonts w:ascii="Arial" w:hAnsi="Arial" w:cs="Arial"/>
          <w:sz w:val="22"/>
          <w:szCs w:val="22"/>
          <w:lang w:eastAsia="pl-PL"/>
        </w:rPr>
        <w:t xml:space="preserve">Termin wykonania umowy: </w:t>
      </w:r>
      <w:r w:rsidR="00F567BD">
        <w:rPr>
          <w:rFonts w:ascii="Arial" w:hAnsi="Arial" w:cs="Arial"/>
          <w:sz w:val="22"/>
          <w:szCs w:val="22"/>
          <w:lang w:eastAsia="pl-PL"/>
        </w:rPr>
        <w:t>………</w:t>
      </w:r>
      <w:r w:rsidR="00DB59FE">
        <w:rPr>
          <w:rFonts w:ascii="Arial" w:hAnsi="Arial" w:cs="Arial"/>
          <w:sz w:val="22"/>
          <w:szCs w:val="22"/>
          <w:lang w:eastAsia="pl-PL"/>
        </w:rPr>
        <w:t xml:space="preserve">.. </w:t>
      </w:r>
      <w:r w:rsidR="00017178">
        <w:rPr>
          <w:rFonts w:ascii="Arial" w:hAnsi="Arial" w:cs="Arial"/>
          <w:sz w:val="22"/>
          <w:szCs w:val="22"/>
          <w:lang w:eastAsia="pl-PL"/>
        </w:rPr>
        <w:t>2026 r. (do 90 dni od daty zawarcia umowy</w:t>
      </w:r>
      <w:r w:rsidR="00DB59FE">
        <w:rPr>
          <w:rFonts w:ascii="Arial" w:hAnsi="Arial" w:cs="Arial"/>
          <w:sz w:val="22"/>
          <w:szCs w:val="22"/>
          <w:lang w:eastAsia="pl-PL"/>
        </w:rPr>
        <w:t>)</w:t>
      </w:r>
      <w:r w:rsidR="00017178">
        <w:rPr>
          <w:rFonts w:ascii="Arial" w:hAnsi="Arial" w:cs="Arial"/>
          <w:sz w:val="22"/>
          <w:szCs w:val="22"/>
          <w:lang w:eastAsia="pl-PL"/>
        </w:rPr>
        <w:t>.</w:t>
      </w:r>
    </w:p>
    <w:p w14:paraId="28E1ADA2" w14:textId="77777777" w:rsidR="005B40DB" w:rsidRDefault="005B40DB" w:rsidP="005B40DB">
      <w:pPr>
        <w:keepNext/>
        <w:jc w:val="center"/>
        <w:outlineLvl w:val="0"/>
        <w:rPr>
          <w:rFonts w:ascii="Arial" w:hAnsi="Arial" w:cs="Arial"/>
          <w:b/>
          <w:sz w:val="22"/>
          <w:szCs w:val="22"/>
          <w:lang w:eastAsia="pl-PL"/>
        </w:rPr>
      </w:pPr>
    </w:p>
    <w:p w14:paraId="74CEE9F4" w14:textId="77777777" w:rsidR="005B40DB" w:rsidRDefault="005B40DB" w:rsidP="005B40DB">
      <w:pPr>
        <w:keepNext/>
        <w:jc w:val="center"/>
        <w:outlineLvl w:val="0"/>
        <w:rPr>
          <w:rFonts w:ascii="Arial" w:hAnsi="Arial" w:cs="Arial"/>
          <w:sz w:val="22"/>
          <w:szCs w:val="22"/>
          <w:lang w:eastAsia="pl-PL"/>
        </w:rPr>
      </w:pPr>
      <w:r>
        <w:rPr>
          <w:rFonts w:ascii="Arial" w:hAnsi="Arial" w:cs="Arial"/>
          <w:b/>
          <w:sz w:val="22"/>
          <w:szCs w:val="22"/>
          <w:lang w:eastAsia="pl-PL"/>
        </w:rPr>
        <w:t>§ 3</w:t>
      </w:r>
    </w:p>
    <w:p w14:paraId="40F22822" w14:textId="77777777" w:rsidR="005B40DB" w:rsidRDefault="005B40DB" w:rsidP="005B40DB">
      <w:pPr>
        <w:numPr>
          <w:ilvl w:val="0"/>
          <w:numId w:val="29"/>
        </w:numPr>
        <w:suppressAutoHyphens w:val="0"/>
        <w:ind w:left="360"/>
        <w:jc w:val="both"/>
        <w:rPr>
          <w:rFonts w:ascii="Arial" w:hAnsi="Arial" w:cs="Arial"/>
          <w:sz w:val="22"/>
          <w:szCs w:val="22"/>
        </w:rPr>
      </w:pPr>
      <w:r>
        <w:rPr>
          <w:rFonts w:ascii="Arial" w:hAnsi="Arial" w:cs="Arial"/>
          <w:sz w:val="22"/>
          <w:szCs w:val="22"/>
          <w:lang w:eastAsia="pl-PL"/>
        </w:rPr>
        <w:t xml:space="preserve">Wykonawca zobowiązuje się wykonać umowę z zachowaniem należytej staranności, zasad bezpieczeństwa, dobrej jakości, właściwej organizacji pracy, zasad wiedzy technicznej, obowiązujących Polskich Norm oraz przepisów prawa, a w szczególności prawa budowlanego. </w:t>
      </w:r>
    </w:p>
    <w:p w14:paraId="24FA68CF" w14:textId="77777777" w:rsidR="005B40DB" w:rsidRDefault="005B40DB" w:rsidP="005B40DB">
      <w:pPr>
        <w:ind w:left="360"/>
        <w:jc w:val="both"/>
        <w:rPr>
          <w:rFonts w:ascii="Arial" w:hAnsi="Arial" w:cs="Arial"/>
          <w:sz w:val="22"/>
          <w:szCs w:val="22"/>
          <w:lang w:eastAsia="pl-PL"/>
        </w:rPr>
      </w:pPr>
      <w:r>
        <w:rPr>
          <w:rFonts w:ascii="Arial" w:hAnsi="Arial" w:cs="Arial"/>
          <w:sz w:val="22"/>
          <w:szCs w:val="22"/>
        </w:rPr>
        <w:t xml:space="preserve">Wykonawca zobowiązany jest do wykonania przedmiotu umowy na warunkach określonych w Umowie, jej załącznikach, dokumentach zamówienia, w szczególności specyfikacji warunków zamówienia i jej załącznikach oraz w swojej ofercie, jak również w dokumentach złożonych przez Wykonawcę w ramach ww. postępowania, w tym podmiotowych środkach dowodowych, zgodnie z wytycznymi Zamawiającego. </w:t>
      </w:r>
    </w:p>
    <w:p w14:paraId="3593997A" w14:textId="21D64988" w:rsidR="005B40DB" w:rsidRDefault="005B40DB" w:rsidP="005B40DB">
      <w:pPr>
        <w:numPr>
          <w:ilvl w:val="0"/>
          <w:numId w:val="29"/>
        </w:numPr>
        <w:suppressAutoHyphens w:val="0"/>
        <w:ind w:left="360"/>
        <w:jc w:val="both"/>
        <w:rPr>
          <w:rFonts w:ascii="Arial" w:hAnsi="Arial" w:cs="Arial"/>
          <w:sz w:val="22"/>
          <w:szCs w:val="22"/>
          <w:lang w:eastAsia="pl-PL"/>
        </w:rPr>
      </w:pPr>
      <w:r>
        <w:rPr>
          <w:rFonts w:ascii="Arial" w:hAnsi="Arial" w:cs="Arial"/>
          <w:sz w:val="22"/>
          <w:szCs w:val="22"/>
          <w:lang w:eastAsia="pl-PL"/>
        </w:rPr>
        <w:t xml:space="preserve">Wykonawca zobowiązuje się do stosowania podczas realizacji robót wyłącznie wyrobów i materiałów posiadających aktualne dokumenty dopuszczające do stosowania </w:t>
      </w:r>
      <w:r w:rsidR="00B833AB">
        <w:rPr>
          <w:rFonts w:ascii="Arial" w:hAnsi="Arial" w:cs="Arial"/>
          <w:sz w:val="22"/>
          <w:szCs w:val="22"/>
          <w:lang w:eastAsia="pl-PL"/>
        </w:rPr>
        <w:t xml:space="preserve">                           </w:t>
      </w:r>
      <w:r>
        <w:rPr>
          <w:rFonts w:ascii="Arial" w:hAnsi="Arial" w:cs="Arial"/>
          <w:sz w:val="22"/>
          <w:szCs w:val="22"/>
          <w:lang w:eastAsia="pl-PL"/>
        </w:rPr>
        <w:t>w budownictwie, zgodnie z przepisami obowiązującymi w tym zakresie.</w:t>
      </w:r>
    </w:p>
    <w:p w14:paraId="7A73B3B6" w14:textId="77777777" w:rsidR="005B40DB" w:rsidRDefault="005B40DB" w:rsidP="005B40DB">
      <w:pPr>
        <w:numPr>
          <w:ilvl w:val="0"/>
          <w:numId w:val="29"/>
        </w:numPr>
        <w:suppressAutoHyphens w:val="0"/>
        <w:ind w:left="360"/>
        <w:jc w:val="both"/>
        <w:rPr>
          <w:rFonts w:ascii="Arial" w:hAnsi="Arial" w:cs="Arial"/>
          <w:sz w:val="22"/>
          <w:szCs w:val="22"/>
          <w:lang w:eastAsia="pl-PL"/>
        </w:rPr>
      </w:pPr>
      <w:r>
        <w:rPr>
          <w:rFonts w:ascii="Arial" w:hAnsi="Arial" w:cs="Arial"/>
          <w:sz w:val="22"/>
          <w:szCs w:val="22"/>
          <w:lang w:eastAsia="pl-PL"/>
        </w:rPr>
        <w:t>Wykonawca ponosi pełną odpowiedzialność za jakość wykonywanych robót oraz zastosowanych materiałów i urządzeń.</w:t>
      </w:r>
    </w:p>
    <w:p w14:paraId="43C23784" w14:textId="77777777" w:rsidR="005B40DB" w:rsidRDefault="005B40DB" w:rsidP="005B40DB">
      <w:pPr>
        <w:numPr>
          <w:ilvl w:val="0"/>
          <w:numId w:val="29"/>
        </w:numPr>
        <w:suppressAutoHyphens w:val="0"/>
        <w:ind w:left="360"/>
        <w:jc w:val="both"/>
      </w:pPr>
      <w:r>
        <w:rPr>
          <w:rFonts w:ascii="Arial" w:hAnsi="Arial" w:cs="Arial"/>
          <w:sz w:val="22"/>
          <w:szCs w:val="22"/>
          <w:lang w:eastAsia="pl-PL"/>
        </w:rPr>
        <w:t>Wykonawca zobowiązuje się do:</w:t>
      </w:r>
    </w:p>
    <w:p w14:paraId="197C9C58" w14:textId="04986742" w:rsidR="005B40DB" w:rsidRDefault="00B71718" w:rsidP="005B40DB">
      <w:pPr>
        <w:ind w:left="360"/>
        <w:jc w:val="both"/>
        <w:rPr>
          <w:rFonts w:ascii="Arial" w:hAnsi="Arial" w:cs="Arial"/>
          <w:sz w:val="22"/>
          <w:szCs w:val="22"/>
          <w:lang w:eastAsia="pl-PL"/>
        </w:rPr>
      </w:pPr>
      <w:r>
        <w:rPr>
          <w:rFonts w:ascii="Arial" w:hAnsi="Arial" w:cs="Arial"/>
          <w:sz w:val="22"/>
          <w:szCs w:val="22"/>
          <w:lang w:eastAsia="pl-PL"/>
        </w:rPr>
        <w:t>1</w:t>
      </w:r>
      <w:r w:rsidR="005B40DB">
        <w:rPr>
          <w:rFonts w:ascii="Arial" w:hAnsi="Arial" w:cs="Arial"/>
          <w:sz w:val="22"/>
          <w:szCs w:val="22"/>
          <w:lang w:eastAsia="pl-PL"/>
        </w:rPr>
        <w:t>) organizacji, utrzymania i zabezpieczenia na własny koszt zaplecza robót,</w:t>
      </w:r>
    </w:p>
    <w:p w14:paraId="5C869404" w14:textId="4659C356" w:rsidR="005B40DB" w:rsidRDefault="00B71718" w:rsidP="005B40DB">
      <w:pPr>
        <w:spacing w:line="276" w:lineRule="auto"/>
        <w:ind w:left="357"/>
        <w:jc w:val="both"/>
        <w:rPr>
          <w:rFonts w:ascii="Arial" w:hAnsi="Arial" w:cs="Arial"/>
          <w:sz w:val="22"/>
          <w:szCs w:val="22"/>
          <w:lang w:eastAsia="pl-PL"/>
        </w:rPr>
      </w:pPr>
      <w:r>
        <w:rPr>
          <w:rFonts w:ascii="Arial" w:hAnsi="Arial" w:cs="Arial"/>
          <w:sz w:val="22"/>
          <w:szCs w:val="22"/>
          <w:lang w:eastAsia="pl-PL"/>
        </w:rPr>
        <w:t>2</w:t>
      </w:r>
      <w:r w:rsidR="005B40DB">
        <w:rPr>
          <w:rFonts w:ascii="Arial" w:hAnsi="Arial" w:cs="Arial"/>
          <w:sz w:val="22"/>
          <w:szCs w:val="22"/>
          <w:lang w:eastAsia="pl-PL"/>
        </w:rPr>
        <w:t xml:space="preserve">) zorganizowania we własnym zakresie powierzchni składowych i magazynowych </w:t>
      </w:r>
      <w:r w:rsidR="005B40DB">
        <w:rPr>
          <w:rFonts w:ascii="Arial" w:hAnsi="Arial" w:cs="Arial"/>
          <w:sz w:val="22"/>
          <w:szCs w:val="22"/>
          <w:lang w:eastAsia="pl-PL"/>
        </w:rPr>
        <w:br/>
        <w:t xml:space="preserve">w miejscach udostępnionych przez Zamawiającego, w sposób niezakłócający funkcjonowania Zamawiającego, </w:t>
      </w:r>
    </w:p>
    <w:p w14:paraId="31E93233" w14:textId="458F484A" w:rsidR="005B40DB" w:rsidRDefault="00B71718" w:rsidP="005B40DB">
      <w:pPr>
        <w:ind w:left="360"/>
        <w:jc w:val="both"/>
        <w:rPr>
          <w:rFonts w:ascii="Arial" w:hAnsi="Arial" w:cs="Arial"/>
          <w:sz w:val="22"/>
          <w:szCs w:val="22"/>
          <w:lang w:eastAsia="pl-PL"/>
        </w:rPr>
      </w:pPr>
      <w:r>
        <w:rPr>
          <w:rFonts w:ascii="Arial" w:hAnsi="Arial" w:cs="Arial"/>
          <w:sz w:val="22"/>
          <w:szCs w:val="22"/>
          <w:lang w:eastAsia="pl-PL"/>
        </w:rPr>
        <w:t>3</w:t>
      </w:r>
      <w:r w:rsidR="005B40DB">
        <w:rPr>
          <w:rFonts w:ascii="Arial" w:hAnsi="Arial" w:cs="Arial"/>
          <w:sz w:val="22"/>
          <w:szCs w:val="22"/>
          <w:lang w:eastAsia="pl-PL"/>
        </w:rPr>
        <w:t>) składowania gruzu i odpadów z rozbiórek w pojemnikach ustawionych w miejscach uzgodnionych z Zamawiającym, a po zakończeniu robót do całkowitego uporządkowania terenu,</w:t>
      </w:r>
    </w:p>
    <w:p w14:paraId="5A3792B6" w14:textId="1F4775B1" w:rsidR="005B40DB" w:rsidRDefault="00B71718" w:rsidP="005B40DB">
      <w:pPr>
        <w:ind w:left="360"/>
        <w:jc w:val="both"/>
        <w:rPr>
          <w:rFonts w:ascii="Arial" w:hAnsi="Arial" w:cs="Arial"/>
          <w:sz w:val="22"/>
          <w:szCs w:val="22"/>
          <w:lang w:eastAsia="pl-PL"/>
        </w:rPr>
      </w:pPr>
      <w:r>
        <w:rPr>
          <w:rFonts w:ascii="Arial" w:hAnsi="Arial" w:cs="Arial"/>
          <w:sz w:val="22"/>
          <w:szCs w:val="22"/>
          <w:lang w:eastAsia="pl-PL"/>
        </w:rPr>
        <w:t>4</w:t>
      </w:r>
      <w:r w:rsidR="005B40DB">
        <w:rPr>
          <w:rFonts w:ascii="Arial" w:hAnsi="Arial" w:cs="Arial"/>
          <w:sz w:val="22"/>
          <w:szCs w:val="22"/>
          <w:lang w:eastAsia="pl-PL"/>
        </w:rPr>
        <w:t>) zminimalizowania uciążliwego wpływu prowadzonych prac na otaczające środowisko i użytkowników obiektu,</w:t>
      </w:r>
    </w:p>
    <w:p w14:paraId="21043533" w14:textId="668A33E5" w:rsidR="005B40DB" w:rsidRDefault="00B71718" w:rsidP="00B71718">
      <w:pPr>
        <w:ind w:left="360"/>
        <w:jc w:val="both"/>
        <w:rPr>
          <w:rFonts w:ascii="Arial" w:hAnsi="Arial" w:cs="Arial"/>
          <w:sz w:val="22"/>
          <w:szCs w:val="22"/>
          <w:lang w:eastAsia="pl-PL"/>
        </w:rPr>
      </w:pPr>
      <w:r>
        <w:rPr>
          <w:rFonts w:ascii="Arial" w:hAnsi="Arial" w:cs="Arial"/>
          <w:sz w:val="22"/>
          <w:szCs w:val="22"/>
          <w:lang w:eastAsia="pl-PL"/>
        </w:rPr>
        <w:t>5</w:t>
      </w:r>
      <w:r w:rsidR="005B40DB">
        <w:rPr>
          <w:rFonts w:ascii="Arial" w:hAnsi="Arial" w:cs="Arial"/>
          <w:sz w:val="22"/>
          <w:szCs w:val="22"/>
          <w:lang w:eastAsia="pl-PL"/>
        </w:rPr>
        <w:t>) okazywania na każde żądanie Zamawiającego dokumentów dopuszczających do stosowania w budownictwie, zgodnie z przepisami obowiązującymi w tym zakresie zastosowanych wyrobów i materiałów,</w:t>
      </w:r>
    </w:p>
    <w:p w14:paraId="39799A47" w14:textId="14485CBC" w:rsidR="005B40DB" w:rsidRDefault="00B71718" w:rsidP="005B40DB">
      <w:pPr>
        <w:ind w:left="360"/>
        <w:jc w:val="both"/>
        <w:rPr>
          <w:rFonts w:ascii="Arial" w:hAnsi="Arial" w:cs="Arial"/>
          <w:sz w:val="22"/>
          <w:szCs w:val="22"/>
          <w:lang w:eastAsia="pl-PL"/>
        </w:rPr>
      </w:pPr>
      <w:r>
        <w:rPr>
          <w:rFonts w:ascii="Arial" w:hAnsi="Arial" w:cs="Arial"/>
          <w:sz w:val="22"/>
          <w:szCs w:val="22"/>
          <w:lang w:eastAsia="pl-PL"/>
        </w:rPr>
        <w:t>6</w:t>
      </w:r>
      <w:r w:rsidR="005B40DB">
        <w:rPr>
          <w:rFonts w:ascii="Arial" w:hAnsi="Arial" w:cs="Arial"/>
          <w:sz w:val="22"/>
          <w:szCs w:val="22"/>
          <w:lang w:eastAsia="pl-PL"/>
        </w:rPr>
        <w:t xml:space="preserve">) pozostawienia placu budowy i obiektu w należytym stanie, nadającym się </w:t>
      </w:r>
      <w:r w:rsidR="005B40DB">
        <w:rPr>
          <w:rFonts w:ascii="Arial" w:hAnsi="Arial" w:cs="Arial"/>
          <w:sz w:val="22"/>
          <w:szCs w:val="22"/>
          <w:lang w:eastAsia="pl-PL"/>
        </w:rPr>
        <w:br/>
        <w:t xml:space="preserve">do użytkowania i w nie gorszym, niż przed przejęciem, </w:t>
      </w:r>
    </w:p>
    <w:p w14:paraId="09206AD7" w14:textId="193FF827" w:rsidR="005B40DB" w:rsidRDefault="00B71718" w:rsidP="005B40DB">
      <w:pPr>
        <w:ind w:left="360"/>
        <w:jc w:val="both"/>
        <w:rPr>
          <w:rFonts w:ascii="Arial" w:hAnsi="Arial" w:cs="Arial"/>
          <w:sz w:val="22"/>
          <w:szCs w:val="22"/>
        </w:rPr>
      </w:pPr>
      <w:r>
        <w:rPr>
          <w:rFonts w:ascii="Arial" w:hAnsi="Arial" w:cs="Arial"/>
          <w:sz w:val="22"/>
          <w:szCs w:val="22"/>
          <w:lang w:eastAsia="pl-PL"/>
        </w:rPr>
        <w:t>7</w:t>
      </w:r>
      <w:r w:rsidR="005B40DB">
        <w:rPr>
          <w:rFonts w:ascii="Arial" w:hAnsi="Arial" w:cs="Arial"/>
          <w:sz w:val="22"/>
          <w:szCs w:val="22"/>
          <w:lang w:eastAsia="pl-PL"/>
        </w:rPr>
        <w:t xml:space="preserve">) zapewnienia </w:t>
      </w:r>
      <w:r w:rsidR="005B40DB">
        <w:rPr>
          <w:rFonts w:ascii="Arial" w:hAnsi="Arial" w:cs="Arial"/>
          <w:sz w:val="22"/>
          <w:szCs w:val="22"/>
        </w:rPr>
        <w:t>własnym staraniem i na własny koszt w okresie realizacji robót wywóz śmieci i odpadów powstałych z własnej i podwykonawców działalności i wykonywanych przez nich robót  i usług,</w:t>
      </w:r>
    </w:p>
    <w:p w14:paraId="3BAF73CD" w14:textId="387B7773" w:rsidR="005B40DB" w:rsidRDefault="00B71718" w:rsidP="005B40DB">
      <w:pPr>
        <w:ind w:left="360"/>
        <w:jc w:val="both"/>
      </w:pPr>
      <w:r>
        <w:rPr>
          <w:rFonts w:ascii="Arial" w:hAnsi="Arial" w:cs="Arial"/>
          <w:sz w:val="22"/>
          <w:szCs w:val="22"/>
        </w:rPr>
        <w:t>8</w:t>
      </w:r>
      <w:r w:rsidR="005B40DB">
        <w:rPr>
          <w:rFonts w:ascii="Arial" w:hAnsi="Arial" w:cs="Arial"/>
          <w:sz w:val="22"/>
          <w:szCs w:val="22"/>
        </w:rPr>
        <w:t>) wykonania na własny koszt i ryzyko podłączenia do mediów; Zamawiający udostępni nieodpłatnie energię elektryczną i wodę,</w:t>
      </w:r>
    </w:p>
    <w:p w14:paraId="0AE98BF9" w14:textId="15D4E2F8" w:rsidR="005B40DB" w:rsidRDefault="00B71718" w:rsidP="005B40DB">
      <w:pPr>
        <w:overflowPunct w:val="0"/>
        <w:autoSpaceDE w:val="0"/>
        <w:ind w:left="360" w:hanging="76"/>
        <w:jc w:val="both"/>
        <w:rPr>
          <w:rFonts w:ascii="Arial" w:hAnsi="Arial" w:cs="Arial"/>
          <w:sz w:val="22"/>
          <w:szCs w:val="22"/>
        </w:rPr>
      </w:pPr>
      <w:r>
        <w:rPr>
          <w:rFonts w:ascii="Arial" w:hAnsi="Arial" w:cs="Arial"/>
          <w:sz w:val="22"/>
          <w:szCs w:val="22"/>
          <w:lang w:eastAsia="en-US"/>
        </w:rPr>
        <w:t xml:space="preserve"> 9</w:t>
      </w:r>
      <w:r w:rsidR="005B40DB">
        <w:rPr>
          <w:rFonts w:ascii="Arial" w:hAnsi="Arial" w:cs="Arial"/>
          <w:sz w:val="22"/>
          <w:szCs w:val="22"/>
          <w:lang w:eastAsia="en-US"/>
        </w:rPr>
        <w:t xml:space="preserve">) niezwłocznego informowania Zamawiającego o wszelkich uszkodzeniach w budynku i na terenie nieruchomości w czasie wykonywania umowy; z chwilą przekazania Zamawiającemu terenu budowy na Wykonawcę przechodzi pełna odpowiedzialność za szkody i następstwa nieszczęśliwych wypadków dotyczących pracowników stron i osób trzecich przebywających w rejonie robót, szkody wynikające ze zniszczenia oraz innych zdarzeń w odniesieniu do robót podczas wykonywania umowy, szkody wynikające ze </w:t>
      </w:r>
      <w:r w:rsidR="005B40DB">
        <w:rPr>
          <w:rFonts w:ascii="Arial" w:hAnsi="Arial" w:cs="Arial"/>
          <w:sz w:val="22"/>
          <w:szCs w:val="22"/>
          <w:lang w:eastAsia="en-US"/>
        </w:rPr>
        <w:lastRenderedPageBreak/>
        <w:t xml:space="preserve">zniszczenia własności osób trzecich spowodowane działaniem lub niedopatrzeniem Wykonawcy. </w:t>
      </w:r>
    </w:p>
    <w:p w14:paraId="3CAB8555" w14:textId="77777777" w:rsidR="005B40DB" w:rsidRDefault="005B40DB" w:rsidP="005B40DB">
      <w:pPr>
        <w:numPr>
          <w:ilvl w:val="0"/>
          <w:numId w:val="29"/>
        </w:numPr>
        <w:tabs>
          <w:tab w:val="left" w:pos="284"/>
        </w:tabs>
        <w:ind w:left="284" w:hanging="284"/>
        <w:jc w:val="both"/>
        <w:rPr>
          <w:rFonts w:ascii="Arial" w:hAnsi="Arial" w:cs="Arial"/>
          <w:b/>
          <w:sz w:val="22"/>
          <w:szCs w:val="22"/>
        </w:rPr>
      </w:pPr>
      <w:r>
        <w:rPr>
          <w:rFonts w:ascii="Arial" w:hAnsi="Arial" w:cs="Arial"/>
          <w:sz w:val="22"/>
          <w:szCs w:val="22"/>
        </w:rPr>
        <w:t>Wykonawca oświadcza, że</w:t>
      </w:r>
      <w:r>
        <w:rPr>
          <w:rFonts w:ascii="Arial" w:hAnsi="Arial" w:cs="Arial"/>
          <w:color w:val="0070C0"/>
          <w:sz w:val="22"/>
          <w:szCs w:val="22"/>
        </w:rPr>
        <w:t xml:space="preserve"> </w:t>
      </w:r>
      <w:r>
        <w:rPr>
          <w:rFonts w:ascii="Arial" w:hAnsi="Arial" w:cs="Arial"/>
          <w:sz w:val="22"/>
          <w:szCs w:val="22"/>
        </w:rPr>
        <w:t>uzyskał wszelkie dostępne aktualne na dzień zawarcia Umowy niezbędne informacje i wyjaśnienia dotyczące przedmiotu umowy, a niezbędne do należytego wykonania Umowy oraz posiada wiedzę, doświadczenie oraz infrastrukturę techniczną i wykwalifikowanych pracowników o potencjale i w liczbie gwarantujących należyte wykonanie Umowy, w tym gwarantujących dotrzymanie wymagań jakościowych, ilościowych i terminów umownych.</w:t>
      </w:r>
    </w:p>
    <w:p w14:paraId="1B26D85C" w14:textId="77777777" w:rsidR="005B40DB" w:rsidRDefault="005B40DB" w:rsidP="005B40DB">
      <w:pPr>
        <w:rPr>
          <w:rFonts w:ascii="Arial" w:hAnsi="Arial" w:cs="Arial"/>
          <w:b/>
          <w:sz w:val="22"/>
          <w:szCs w:val="22"/>
        </w:rPr>
      </w:pPr>
    </w:p>
    <w:p w14:paraId="3C470A07" w14:textId="77777777" w:rsidR="005B40DB" w:rsidRDefault="005B40DB" w:rsidP="005B40DB">
      <w:pPr>
        <w:jc w:val="center"/>
        <w:rPr>
          <w:rFonts w:ascii="Arial" w:hAnsi="Arial" w:cs="Arial"/>
          <w:sz w:val="22"/>
          <w:szCs w:val="22"/>
        </w:rPr>
      </w:pPr>
      <w:r>
        <w:rPr>
          <w:rFonts w:ascii="Arial" w:hAnsi="Arial" w:cs="Arial"/>
          <w:b/>
          <w:sz w:val="22"/>
          <w:szCs w:val="22"/>
        </w:rPr>
        <w:t>§ 4</w:t>
      </w:r>
    </w:p>
    <w:p w14:paraId="0C5888C3" w14:textId="3C6563DE" w:rsidR="005B40DB" w:rsidRDefault="005B40DB" w:rsidP="005B40DB">
      <w:pPr>
        <w:pStyle w:val="NormalnyWeb"/>
        <w:spacing w:before="0" w:after="0"/>
        <w:ind w:left="360" w:hanging="360"/>
        <w:jc w:val="both"/>
        <w:rPr>
          <w:rFonts w:ascii="Arial" w:hAnsi="Arial" w:cs="Arial"/>
          <w:color w:val="000000"/>
          <w:sz w:val="22"/>
          <w:szCs w:val="22"/>
          <w:lang w:eastAsia="pl-PL"/>
        </w:rPr>
      </w:pPr>
      <w:r>
        <w:rPr>
          <w:rFonts w:ascii="Arial" w:hAnsi="Arial" w:cs="Arial"/>
          <w:sz w:val="22"/>
          <w:szCs w:val="22"/>
        </w:rPr>
        <w:t xml:space="preserve">1. Zamawiający wymaga, aby w ramach realizacji Umowy czynności związane </w:t>
      </w:r>
      <w:r w:rsidR="003E67D2">
        <w:rPr>
          <w:rFonts w:ascii="Arial" w:hAnsi="Arial" w:cs="Arial"/>
          <w:sz w:val="22"/>
          <w:szCs w:val="22"/>
        </w:rPr>
        <w:t xml:space="preserve">                                 </w:t>
      </w:r>
      <w:r>
        <w:rPr>
          <w:rFonts w:ascii="Arial" w:hAnsi="Arial" w:cs="Arial"/>
          <w:sz w:val="22"/>
          <w:szCs w:val="22"/>
        </w:rPr>
        <w:t xml:space="preserve">z wykonywaniem robót były wykonywane przez osoby zatrudnione na umowę o pracę. </w:t>
      </w:r>
      <w:r>
        <w:rPr>
          <w:rFonts w:ascii="Arial" w:hAnsi="Arial" w:cs="Arial"/>
          <w:color w:val="000000"/>
          <w:sz w:val="22"/>
          <w:szCs w:val="22"/>
        </w:rPr>
        <w:t xml:space="preserve">Zamawiający wymaga zatrudnienia na podstawie umowy o pracę przez wykonawcę lub podwykonawcę  osób, </w:t>
      </w:r>
      <w:r>
        <w:rPr>
          <w:rFonts w:ascii="Arial" w:hAnsi="Arial" w:cs="Arial"/>
          <w:bCs/>
          <w:sz w:val="22"/>
          <w:szCs w:val="22"/>
        </w:rPr>
        <w:t>które wykonują czynności</w:t>
      </w:r>
      <w:r>
        <w:rPr>
          <w:rFonts w:ascii="Arial" w:hAnsi="Arial" w:cs="Arial"/>
          <w:sz w:val="22"/>
          <w:szCs w:val="22"/>
          <w:lang w:eastAsia="en-US"/>
        </w:rPr>
        <w:t xml:space="preserve"> </w:t>
      </w:r>
      <w:r>
        <w:rPr>
          <w:rFonts w:ascii="Arial" w:hAnsi="Arial" w:cs="Arial"/>
          <w:bCs/>
          <w:sz w:val="22"/>
          <w:szCs w:val="22"/>
        </w:rPr>
        <w:t xml:space="preserve">polegające na wykonywaniu pracy </w:t>
      </w:r>
      <w:r w:rsidR="00A45D7A">
        <w:rPr>
          <w:rFonts w:ascii="Arial" w:hAnsi="Arial" w:cs="Arial"/>
          <w:bCs/>
          <w:sz w:val="22"/>
          <w:szCs w:val="22"/>
        </w:rPr>
        <w:t xml:space="preserve">             </w:t>
      </w:r>
      <w:r>
        <w:rPr>
          <w:rFonts w:ascii="Arial" w:hAnsi="Arial" w:cs="Arial"/>
          <w:bCs/>
          <w:sz w:val="22"/>
          <w:szCs w:val="22"/>
        </w:rPr>
        <w:t>w sposób określony w art. 22 par. 1 ustawy z dnia 26 czerwca 1974 r. – Kodeks pracy (</w:t>
      </w:r>
      <w:r>
        <w:rPr>
          <w:rFonts w:ascii="Arial" w:hAnsi="Arial" w:cs="Arial"/>
          <w:sz w:val="22"/>
          <w:szCs w:val="22"/>
        </w:rPr>
        <w:t xml:space="preserve">j.t. Dz. U. z 2023 r. poz. 1465 z </w:t>
      </w:r>
      <w:proofErr w:type="spellStart"/>
      <w:r>
        <w:rPr>
          <w:rFonts w:ascii="Arial" w:hAnsi="Arial" w:cs="Arial"/>
          <w:sz w:val="22"/>
          <w:szCs w:val="22"/>
        </w:rPr>
        <w:t>późn</w:t>
      </w:r>
      <w:proofErr w:type="spellEnd"/>
      <w:r>
        <w:rPr>
          <w:rFonts w:ascii="Arial" w:hAnsi="Arial" w:cs="Arial"/>
          <w:sz w:val="22"/>
          <w:szCs w:val="22"/>
        </w:rPr>
        <w:t>. zm</w:t>
      </w:r>
      <w:r w:rsidRPr="00A45D7A">
        <w:rPr>
          <w:rFonts w:ascii="Arial" w:hAnsi="Arial" w:cs="Arial"/>
          <w:sz w:val="22"/>
          <w:szCs w:val="22"/>
        </w:rPr>
        <w:t>.</w:t>
      </w:r>
      <w:r w:rsidRPr="00A45D7A">
        <w:rPr>
          <w:rFonts w:ascii="Arial" w:hAnsi="Arial" w:cs="Arial"/>
          <w:bCs/>
          <w:sz w:val="22"/>
          <w:szCs w:val="22"/>
        </w:rPr>
        <w:t xml:space="preserve">), tj. </w:t>
      </w:r>
      <w:r w:rsidRPr="00A45D7A">
        <w:rPr>
          <w:rFonts w:ascii="Arial" w:hAnsi="Arial" w:cs="Arial"/>
          <w:color w:val="000000"/>
          <w:sz w:val="22"/>
          <w:szCs w:val="22"/>
        </w:rPr>
        <w:t>które wykonują czynności bezpośrednio związane z wykonywaniem robót, opisanych w przedmiocie zamówienia czyli tzw. pracowników fizycznych i operatorów maszyn i urządzeń (wymóg nie dotyczy kierowników robót, dostawców materiałów).</w:t>
      </w:r>
    </w:p>
    <w:p w14:paraId="3B8348A1" w14:textId="77777777" w:rsidR="005B40DB" w:rsidRDefault="005B40DB" w:rsidP="005B40DB">
      <w:pPr>
        <w:numPr>
          <w:ilvl w:val="0"/>
          <w:numId w:val="42"/>
        </w:numPr>
        <w:tabs>
          <w:tab w:val="left" w:pos="284"/>
        </w:tabs>
        <w:suppressAutoHyphens w:val="0"/>
        <w:ind w:left="284" w:hanging="284"/>
        <w:jc w:val="both"/>
        <w:rPr>
          <w:rFonts w:ascii="Arial" w:hAnsi="Arial" w:cs="Arial"/>
          <w:color w:val="000000"/>
          <w:sz w:val="22"/>
          <w:szCs w:val="22"/>
          <w:lang w:eastAsia="pl-PL"/>
        </w:rPr>
      </w:pPr>
      <w:r>
        <w:rPr>
          <w:rFonts w:ascii="Arial" w:hAnsi="Arial" w:cs="Arial"/>
          <w:color w:val="000000"/>
          <w:sz w:val="22"/>
          <w:szCs w:val="22"/>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36860D46" w14:textId="77777777" w:rsidR="005B40DB" w:rsidRDefault="005B40DB" w:rsidP="005B40DB">
      <w:pPr>
        <w:numPr>
          <w:ilvl w:val="0"/>
          <w:numId w:val="13"/>
        </w:numPr>
        <w:suppressAutoHyphens w:val="0"/>
        <w:jc w:val="both"/>
        <w:rPr>
          <w:rFonts w:ascii="Arial" w:hAnsi="Arial" w:cs="Arial"/>
          <w:color w:val="000000"/>
          <w:sz w:val="22"/>
          <w:szCs w:val="22"/>
          <w:lang w:eastAsia="pl-PL"/>
        </w:rPr>
      </w:pPr>
      <w:r>
        <w:rPr>
          <w:rFonts w:ascii="Arial" w:hAnsi="Arial" w:cs="Arial"/>
          <w:color w:val="000000"/>
          <w:sz w:val="22"/>
          <w:szCs w:val="22"/>
          <w:lang w:eastAsia="pl-PL"/>
        </w:rPr>
        <w:t>żądania oświadczeń i dokumentów w zakresie potwierdzenia spełniania ww. wymogów i dokonywania ich oceny,</w:t>
      </w:r>
    </w:p>
    <w:p w14:paraId="4FB80687" w14:textId="77777777" w:rsidR="005B40DB" w:rsidRDefault="005B40DB" w:rsidP="005B40DB">
      <w:pPr>
        <w:numPr>
          <w:ilvl w:val="0"/>
          <w:numId w:val="13"/>
        </w:numPr>
        <w:suppressAutoHyphens w:val="0"/>
        <w:jc w:val="both"/>
        <w:rPr>
          <w:rFonts w:ascii="Arial" w:hAnsi="Arial" w:cs="Arial"/>
          <w:color w:val="000000"/>
          <w:sz w:val="22"/>
          <w:szCs w:val="22"/>
          <w:lang w:eastAsia="pl-PL"/>
        </w:rPr>
      </w:pPr>
      <w:r>
        <w:rPr>
          <w:rFonts w:ascii="Arial" w:hAnsi="Arial" w:cs="Arial"/>
          <w:color w:val="000000"/>
          <w:sz w:val="22"/>
          <w:szCs w:val="22"/>
          <w:lang w:eastAsia="pl-PL"/>
        </w:rPr>
        <w:t>żądania wyjaśnień w przypadku wątpliwości w zakresie potwierdzenia spełniania ww. wymogów,</w:t>
      </w:r>
    </w:p>
    <w:p w14:paraId="61DF498D" w14:textId="77777777" w:rsidR="005B40DB" w:rsidRDefault="005B40DB" w:rsidP="005B40DB">
      <w:pPr>
        <w:numPr>
          <w:ilvl w:val="0"/>
          <w:numId w:val="13"/>
        </w:numPr>
        <w:suppressAutoHyphens w:val="0"/>
        <w:jc w:val="both"/>
        <w:rPr>
          <w:rFonts w:ascii="Arial" w:hAnsi="Arial" w:cs="Arial"/>
          <w:color w:val="000000"/>
          <w:sz w:val="22"/>
          <w:szCs w:val="22"/>
          <w:lang w:eastAsia="pl-PL"/>
        </w:rPr>
      </w:pPr>
      <w:r>
        <w:rPr>
          <w:rFonts w:ascii="Arial" w:hAnsi="Arial" w:cs="Arial"/>
          <w:color w:val="000000"/>
          <w:sz w:val="22"/>
          <w:szCs w:val="22"/>
          <w:lang w:eastAsia="pl-PL"/>
        </w:rPr>
        <w:t>przeprowadzania kontroli na miejscu wykonywania świadczenia.</w:t>
      </w:r>
    </w:p>
    <w:p w14:paraId="4E157E43" w14:textId="0BE659D2" w:rsidR="005B40DB" w:rsidRDefault="005B40DB" w:rsidP="005B40DB">
      <w:pPr>
        <w:numPr>
          <w:ilvl w:val="0"/>
          <w:numId w:val="42"/>
        </w:numPr>
        <w:suppressAutoHyphens w:val="0"/>
        <w:ind w:left="360"/>
        <w:jc w:val="both"/>
        <w:rPr>
          <w:rFonts w:ascii="Arial" w:hAnsi="Arial" w:cs="Arial"/>
          <w:color w:val="000000"/>
          <w:sz w:val="22"/>
          <w:szCs w:val="22"/>
          <w:lang w:eastAsia="pl-PL"/>
        </w:rPr>
      </w:pPr>
      <w:r>
        <w:rPr>
          <w:rFonts w:ascii="Arial" w:hAnsi="Arial" w:cs="Arial"/>
          <w:color w:val="000000"/>
          <w:sz w:val="22"/>
          <w:szCs w:val="22"/>
          <w:lang w:eastAsia="pl-PL"/>
        </w:rPr>
        <w:t xml:space="preserve">W trakcie realizacji zamówienia na każde wezwanie zamawiającego w wyznaczonym </w:t>
      </w:r>
      <w:r w:rsidR="003E67D2">
        <w:rPr>
          <w:rFonts w:ascii="Arial" w:hAnsi="Arial" w:cs="Arial"/>
          <w:color w:val="000000"/>
          <w:sz w:val="22"/>
          <w:szCs w:val="22"/>
          <w:lang w:eastAsia="pl-PL"/>
        </w:rPr>
        <w:t xml:space="preserve">                  </w:t>
      </w:r>
      <w:r>
        <w:rPr>
          <w:rFonts w:ascii="Arial" w:hAnsi="Arial" w:cs="Arial"/>
          <w:color w:val="000000"/>
          <w:sz w:val="22"/>
          <w:szCs w:val="22"/>
          <w:lang w:eastAsia="pl-PL"/>
        </w:rPr>
        <w:t>w tym wezwaniu terminie wykonawca przedłoży zamawiającemu wybrane przez zamawiającego spośród niżej wskazanych   dowody w celu potwierdzenia spełnienia wymogu zatrudnienia na podstawie umowy o pracę przez wykonawcę lub podwykonawcę osób wykonujących wskazane w ust.  1 czynności w trakcie realizacji zamówienia:</w:t>
      </w:r>
    </w:p>
    <w:p w14:paraId="2999BA97" w14:textId="3A50DDE5" w:rsidR="005B40DB" w:rsidRDefault="005B40DB" w:rsidP="005B40DB">
      <w:pPr>
        <w:numPr>
          <w:ilvl w:val="0"/>
          <w:numId w:val="4"/>
        </w:numPr>
        <w:suppressAutoHyphens w:val="0"/>
        <w:jc w:val="both"/>
        <w:rPr>
          <w:rFonts w:ascii="Arial" w:hAnsi="Arial" w:cs="Arial"/>
          <w:color w:val="000000"/>
          <w:sz w:val="22"/>
          <w:szCs w:val="22"/>
          <w:lang w:eastAsia="pl-PL"/>
        </w:rPr>
      </w:pPr>
      <w:r>
        <w:rPr>
          <w:rFonts w:ascii="Arial" w:hAnsi="Arial" w:cs="Arial"/>
          <w:color w:val="000000"/>
          <w:sz w:val="22"/>
          <w:szCs w:val="22"/>
          <w:lang w:eastAsia="pl-PL"/>
        </w:rPr>
        <w:t xml:space="preserve">oświadczenie wykonawcy lub podwykonawcy o zatrudnieniu na podstawie umowy </w:t>
      </w:r>
      <w:r w:rsidR="003E67D2">
        <w:rPr>
          <w:rFonts w:ascii="Arial" w:hAnsi="Arial" w:cs="Arial"/>
          <w:color w:val="000000"/>
          <w:sz w:val="22"/>
          <w:szCs w:val="22"/>
          <w:lang w:eastAsia="pl-PL"/>
        </w:rPr>
        <w:t xml:space="preserve">                </w:t>
      </w:r>
      <w:r>
        <w:rPr>
          <w:rFonts w:ascii="Arial" w:hAnsi="Arial" w:cs="Arial"/>
          <w:color w:val="000000"/>
          <w:sz w:val="22"/>
          <w:szCs w:val="22"/>
          <w:lang w:eastAsia="pl-PL"/>
        </w:rPr>
        <w:t xml:space="preserve">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w:t>
      </w:r>
      <w:r w:rsidR="003E67D2">
        <w:rPr>
          <w:rFonts w:ascii="Arial" w:hAnsi="Arial" w:cs="Arial"/>
          <w:color w:val="000000"/>
          <w:sz w:val="22"/>
          <w:szCs w:val="22"/>
          <w:lang w:eastAsia="pl-PL"/>
        </w:rPr>
        <w:t xml:space="preserve">       </w:t>
      </w:r>
      <w:r>
        <w:rPr>
          <w:rFonts w:ascii="Arial" w:hAnsi="Arial" w:cs="Arial"/>
          <w:color w:val="000000"/>
          <w:sz w:val="22"/>
          <w:szCs w:val="22"/>
          <w:lang w:eastAsia="pl-PL"/>
        </w:rPr>
        <w:t>i wymiaru etatu oraz podpis osoby uprawnionej do złożenia oświadczenia w imieniu wykonawcy lub podwykonawcy;</w:t>
      </w:r>
    </w:p>
    <w:p w14:paraId="0997FC10" w14:textId="77777777" w:rsidR="005B40DB" w:rsidRDefault="005B40DB" w:rsidP="005B40DB">
      <w:pPr>
        <w:numPr>
          <w:ilvl w:val="0"/>
          <w:numId w:val="4"/>
        </w:numPr>
        <w:suppressAutoHyphens w:val="0"/>
        <w:jc w:val="both"/>
        <w:rPr>
          <w:rFonts w:ascii="Arial" w:hAnsi="Arial" w:cs="Arial"/>
          <w:color w:val="000000"/>
          <w:sz w:val="22"/>
          <w:szCs w:val="22"/>
          <w:lang w:eastAsia="pl-PL"/>
        </w:rPr>
      </w:pPr>
      <w:r>
        <w:rPr>
          <w:rFonts w:ascii="Arial" w:hAnsi="Arial" w:cs="Arial"/>
          <w:color w:val="000000"/>
          <w:sz w:val="22"/>
          <w:szCs w:val="22"/>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w:t>
      </w:r>
      <w:r>
        <w:rPr>
          <w:rFonts w:ascii="Arial" w:hAnsi="Arial" w:cs="Arial"/>
          <w:color w:val="000000"/>
          <w:sz w:val="22"/>
          <w:szCs w:val="22"/>
          <w:lang w:eastAsia="pl-PL"/>
        </w:rPr>
        <w:br/>
        <w:t xml:space="preserve">(tj. w szczególności  bez adresów, nr PESEL pracowników). Imię i nazwisko pracownika nie podlega </w:t>
      </w:r>
      <w:proofErr w:type="spellStart"/>
      <w:r>
        <w:rPr>
          <w:rFonts w:ascii="Arial" w:hAnsi="Arial" w:cs="Arial"/>
          <w:color w:val="000000"/>
          <w:sz w:val="22"/>
          <w:szCs w:val="22"/>
          <w:lang w:eastAsia="pl-PL"/>
        </w:rPr>
        <w:t>anonimizacji</w:t>
      </w:r>
      <w:proofErr w:type="spellEnd"/>
      <w:r>
        <w:rPr>
          <w:rFonts w:ascii="Arial" w:hAnsi="Arial" w:cs="Arial"/>
          <w:color w:val="000000"/>
          <w:sz w:val="22"/>
          <w:szCs w:val="22"/>
          <w:lang w:eastAsia="pl-PL"/>
        </w:rPr>
        <w:t>. Informacje takie jak: data zawarcia umowy, rodzaj umowy o pracę i wymiar etatu powinny być możliwe do zidentyfikowania;</w:t>
      </w:r>
    </w:p>
    <w:p w14:paraId="26ADB70C" w14:textId="77777777" w:rsidR="005B40DB" w:rsidRDefault="005B40DB" w:rsidP="005B40DB">
      <w:pPr>
        <w:numPr>
          <w:ilvl w:val="0"/>
          <w:numId w:val="4"/>
        </w:numPr>
        <w:suppressAutoHyphens w:val="0"/>
        <w:jc w:val="both"/>
        <w:rPr>
          <w:rFonts w:ascii="Arial" w:hAnsi="Arial" w:cs="Arial"/>
          <w:color w:val="000000"/>
          <w:sz w:val="22"/>
          <w:szCs w:val="22"/>
          <w:lang w:eastAsia="pl-PL"/>
        </w:rPr>
      </w:pPr>
      <w:r>
        <w:rPr>
          <w:rFonts w:ascii="Arial" w:hAnsi="Arial" w:cs="Arial"/>
          <w:color w:val="000000"/>
          <w:sz w:val="22"/>
          <w:szCs w:val="22"/>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71541AE7" w14:textId="77777777" w:rsidR="005B40DB" w:rsidRDefault="005B40DB" w:rsidP="005B40DB">
      <w:pPr>
        <w:numPr>
          <w:ilvl w:val="0"/>
          <w:numId w:val="4"/>
        </w:numPr>
        <w:suppressAutoHyphens w:val="0"/>
        <w:jc w:val="both"/>
        <w:rPr>
          <w:rFonts w:ascii="Arial" w:hAnsi="Arial" w:cs="Arial"/>
          <w:color w:val="000000"/>
          <w:sz w:val="22"/>
          <w:szCs w:val="22"/>
          <w:lang w:eastAsia="pl-PL"/>
        </w:rPr>
      </w:pPr>
      <w:r>
        <w:rPr>
          <w:rFonts w:ascii="Arial" w:hAnsi="Arial" w:cs="Arial"/>
          <w:color w:val="000000"/>
          <w:sz w:val="22"/>
          <w:szCs w:val="22"/>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w:t>
      </w:r>
      <w:proofErr w:type="spellStart"/>
      <w:r>
        <w:rPr>
          <w:rFonts w:ascii="Arial" w:hAnsi="Arial" w:cs="Arial"/>
          <w:color w:val="000000"/>
          <w:sz w:val="22"/>
          <w:szCs w:val="22"/>
          <w:lang w:eastAsia="pl-PL"/>
        </w:rPr>
        <w:t>anonimizacji</w:t>
      </w:r>
      <w:proofErr w:type="spellEnd"/>
      <w:r>
        <w:rPr>
          <w:rFonts w:ascii="Arial" w:hAnsi="Arial" w:cs="Arial"/>
          <w:color w:val="000000"/>
          <w:sz w:val="22"/>
          <w:szCs w:val="22"/>
          <w:lang w:eastAsia="pl-PL"/>
        </w:rPr>
        <w:t>.</w:t>
      </w:r>
    </w:p>
    <w:p w14:paraId="4298FE10" w14:textId="77777777" w:rsidR="005B40DB" w:rsidRDefault="005B40DB" w:rsidP="005B40DB">
      <w:pPr>
        <w:numPr>
          <w:ilvl w:val="0"/>
          <w:numId w:val="42"/>
        </w:numPr>
        <w:suppressAutoHyphens w:val="0"/>
        <w:ind w:left="360"/>
        <w:jc w:val="both"/>
        <w:rPr>
          <w:rFonts w:ascii="Arial" w:hAnsi="Arial" w:cs="Arial"/>
          <w:color w:val="000000"/>
          <w:sz w:val="22"/>
          <w:szCs w:val="22"/>
          <w:lang w:eastAsia="pl-PL"/>
        </w:rPr>
      </w:pPr>
      <w:r>
        <w:rPr>
          <w:rFonts w:ascii="Arial" w:hAnsi="Arial" w:cs="Arial"/>
          <w:color w:val="000000"/>
          <w:sz w:val="22"/>
          <w:szCs w:val="22"/>
          <w:lang w:eastAsia="pl-PL"/>
        </w:rPr>
        <w:t>W przypadku uzasadnionych wątpliwości co do przestrzegania prawa pracy przez wykonawcę lub podwykonawcę, zamawiający może zwrócić się o przeprowadzenie kontroli przez Państwową Inspekcję Pracy.</w:t>
      </w:r>
    </w:p>
    <w:p w14:paraId="02578641" w14:textId="77777777" w:rsidR="005B40DB" w:rsidRDefault="005B40DB" w:rsidP="005B40DB">
      <w:pPr>
        <w:jc w:val="both"/>
        <w:rPr>
          <w:rFonts w:ascii="Arial" w:hAnsi="Arial" w:cs="Arial"/>
          <w:color w:val="000000"/>
          <w:sz w:val="22"/>
          <w:szCs w:val="22"/>
          <w:lang w:eastAsia="pl-PL"/>
        </w:rPr>
      </w:pPr>
    </w:p>
    <w:p w14:paraId="72C6284D" w14:textId="77777777" w:rsidR="005B40DB" w:rsidRDefault="005B40DB" w:rsidP="005B40DB">
      <w:pPr>
        <w:jc w:val="center"/>
        <w:rPr>
          <w:rFonts w:ascii="Arial" w:hAnsi="Arial" w:cs="Arial"/>
          <w:sz w:val="22"/>
          <w:szCs w:val="22"/>
          <w:lang w:eastAsia="ar-SA"/>
        </w:rPr>
      </w:pPr>
      <w:r>
        <w:rPr>
          <w:rFonts w:ascii="Arial" w:hAnsi="Arial" w:cs="Arial"/>
          <w:b/>
          <w:sz w:val="22"/>
          <w:szCs w:val="22"/>
          <w:lang w:eastAsia="pl-PL"/>
        </w:rPr>
        <w:t>§ 5</w:t>
      </w:r>
    </w:p>
    <w:p w14:paraId="37051720" w14:textId="183CD07E" w:rsidR="005B40DB" w:rsidRDefault="003E67D2" w:rsidP="005B40DB">
      <w:pPr>
        <w:numPr>
          <w:ilvl w:val="0"/>
          <w:numId w:val="46"/>
        </w:numPr>
        <w:jc w:val="both"/>
      </w:pPr>
      <w:r>
        <w:rPr>
          <w:rFonts w:ascii="Arial" w:hAnsi="Arial" w:cs="Arial"/>
          <w:sz w:val="22"/>
          <w:szCs w:val="22"/>
          <w:lang w:eastAsia="ar-SA"/>
        </w:rPr>
        <w:t>R</w:t>
      </w:r>
      <w:r w:rsidR="005B40DB">
        <w:rPr>
          <w:rFonts w:ascii="Arial" w:hAnsi="Arial" w:cs="Arial"/>
          <w:sz w:val="22"/>
          <w:szCs w:val="22"/>
          <w:lang w:eastAsia="ar-SA"/>
        </w:rPr>
        <w:t>oboty będą odbierane na podstawie protokołów sporządzonych w formie pisemnej pod rygorem nieważności</w:t>
      </w:r>
      <w:r>
        <w:rPr>
          <w:rFonts w:ascii="Arial" w:hAnsi="Arial" w:cs="Arial"/>
          <w:sz w:val="22"/>
          <w:szCs w:val="22"/>
          <w:lang w:eastAsia="ar-SA"/>
        </w:rPr>
        <w:t>.</w:t>
      </w:r>
    </w:p>
    <w:p w14:paraId="0EAE684C" w14:textId="77777777" w:rsidR="005B40DB" w:rsidRDefault="005B40DB" w:rsidP="005B40DB">
      <w:pPr>
        <w:numPr>
          <w:ilvl w:val="0"/>
          <w:numId w:val="46"/>
        </w:numPr>
        <w:jc w:val="both"/>
        <w:rPr>
          <w:rFonts w:ascii="Arial" w:hAnsi="Arial" w:cs="Arial"/>
          <w:sz w:val="22"/>
          <w:szCs w:val="22"/>
          <w:lang w:eastAsia="ar-SA"/>
        </w:rPr>
      </w:pPr>
      <w:r>
        <w:rPr>
          <w:rFonts w:ascii="Arial" w:hAnsi="Arial" w:cs="Arial"/>
          <w:sz w:val="22"/>
          <w:szCs w:val="22"/>
          <w:lang w:eastAsia="ar-SA"/>
        </w:rPr>
        <w:t>Zamawiający dokona odbioru końcowego w terminie do 3 dni roboczych od otrzymania pisemnego zgłoszenia potwierdzonego przez inspektora nadzoru inwestorskiego.</w:t>
      </w:r>
    </w:p>
    <w:p w14:paraId="53E3F50A" w14:textId="77777777" w:rsidR="005B40DB" w:rsidRDefault="005B40DB" w:rsidP="005B40DB">
      <w:pPr>
        <w:numPr>
          <w:ilvl w:val="0"/>
          <w:numId w:val="46"/>
        </w:numPr>
        <w:ind w:left="397" w:hanging="397"/>
        <w:jc w:val="both"/>
        <w:rPr>
          <w:rFonts w:ascii="Arial" w:hAnsi="Arial" w:cs="Arial"/>
          <w:sz w:val="22"/>
          <w:szCs w:val="22"/>
          <w:lang w:eastAsia="ar-SA"/>
        </w:rPr>
      </w:pPr>
      <w:r>
        <w:rPr>
          <w:rFonts w:ascii="Arial" w:hAnsi="Arial" w:cs="Arial"/>
          <w:sz w:val="22"/>
          <w:szCs w:val="22"/>
          <w:lang w:eastAsia="ar-SA"/>
        </w:rPr>
        <w:t>W przypadku, gdy Zamawiający w trakcie odbioru końcowego stwierdzi istnienie wad, które nie nadają się do usunięcia, to:</w:t>
      </w:r>
    </w:p>
    <w:p w14:paraId="6B3C5AC5" w14:textId="77777777" w:rsidR="005B40DB" w:rsidRDefault="005B40DB" w:rsidP="005B40DB">
      <w:pPr>
        <w:numPr>
          <w:ilvl w:val="0"/>
          <w:numId w:val="10"/>
        </w:numPr>
        <w:jc w:val="both"/>
        <w:rPr>
          <w:rFonts w:ascii="Arial" w:hAnsi="Arial" w:cs="Arial"/>
          <w:sz w:val="22"/>
          <w:szCs w:val="22"/>
          <w:lang w:eastAsia="ar-SA"/>
        </w:rPr>
      </w:pPr>
      <w:r>
        <w:rPr>
          <w:rFonts w:ascii="Arial" w:hAnsi="Arial" w:cs="Arial"/>
          <w:sz w:val="22"/>
          <w:szCs w:val="22"/>
          <w:lang w:eastAsia="ar-SA"/>
        </w:rPr>
        <w:t>jeżeli możliwe jest użytkowanie przedmiotu umowy zgodnie z przeznaczeniem może obniżyć odpowiednio wynagrodzenie,</w:t>
      </w:r>
    </w:p>
    <w:p w14:paraId="0573251E" w14:textId="77777777" w:rsidR="005B40DB" w:rsidRDefault="005B40DB" w:rsidP="005B40DB">
      <w:pPr>
        <w:numPr>
          <w:ilvl w:val="0"/>
          <w:numId w:val="10"/>
        </w:numPr>
        <w:jc w:val="both"/>
        <w:rPr>
          <w:rFonts w:ascii="Arial" w:hAnsi="Arial" w:cs="Arial"/>
          <w:sz w:val="22"/>
          <w:szCs w:val="22"/>
          <w:lang w:eastAsia="ar-SA"/>
        </w:rPr>
      </w:pPr>
      <w:r>
        <w:rPr>
          <w:rFonts w:ascii="Arial" w:hAnsi="Arial" w:cs="Arial"/>
          <w:sz w:val="22"/>
          <w:szCs w:val="22"/>
          <w:lang w:eastAsia="ar-SA"/>
        </w:rPr>
        <w:t>jeżeli wady uniemożliwiają użytkowanie przedmiotu odbioru zgodnie z przeznaczeniem – może odstąpić od umowy z zastosowaniem uregulowań zawartych w § 13-15.</w:t>
      </w:r>
    </w:p>
    <w:p w14:paraId="2D639297" w14:textId="77777777" w:rsidR="005B40DB" w:rsidRDefault="005B40DB" w:rsidP="005B40DB">
      <w:pPr>
        <w:numPr>
          <w:ilvl w:val="0"/>
          <w:numId w:val="46"/>
        </w:numPr>
        <w:jc w:val="both"/>
        <w:rPr>
          <w:rFonts w:ascii="Arial" w:hAnsi="Arial" w:cs="Arial"/>
          <w:sz w:val="22"/>
          <w:szCs w:val="22"/>
          <w:lang w:eastAsia="ar-SA"/>
        </w:rPr>
      </w:pPr>
      <w:r>
        <w:rPr>
          <w:rFonts w:ascii="Arial" w:hAnsi="Arial" w:cs="Arial"/>
          <w:sz w:val="22"/>
          <w:szCs w:val="22"/>
          <w:lang w:eastAsia="ar-SA"/>
        </w:rPr>
        <w:t>W przypadku uchylania się przez którąkolwiek ze Stron od przystąpienia do odbioru końcowego, druga ze Stron wyznaczy jej dodatkowy termin – do 3 dni roboczych, zaś po jego bezskutecznym upływie, dokona odbioru jednostronnego.</w:t>
      </w:r>
    </w:p>
    <w:p w14:paraId="5FFB8884" w14:textId="3B9BB4B0" w:rsidR="005B40DB" w:rsidRDefault="005B40DB" w:rsidP="005B40DB">
      <w:pPr>
        <w:numPr>
          <w:ilvl w:val="0"/>
          <w:numId w:val="46"/>
        </w:numPr>
        <w:jc w:val="both"/>
        <w:rPr>
          <w:rFonts w:ascii="Arial" w:hAnsi="Arial" w:cs="Arial"/>
          <w:sz w:val="22"/>
          <w:szCs w:val="22"/>
          <w:lang w:eastAsia="ar-SA"/>
        </w:rPr>
      </w:pPr>
      <w:r>
        <w:rPr>
          <w:rFonts w:ascii="Arial" w:hAnsi="Arial" w:cs="Arial"/>
          <w:sz w:val="22"/>
          <w:szCs w:val="22"/>
          <w:lang w:eastAsia="ar-SA"/>
        </w:rPr>
        <w:t>W przypadku stwierdzenia podczas odbioru przez Zamawiającego konieczności wykonania robót poprawkowych lub uzupełniających Wykonawca ma obowiązek ostatecznego ich wykonania, w szczególności usunięcia usterek w terminie nie dłuższym</w:t>
      </w:r>
      <w:r w:rsidR="00A45D7A">
        <w:rPr>
          <w:rFonts w:ascii="Arial" w:hAnsi="Arial" w:cs="Arial"/>
          <w:sz w:val="22"/>
          <w:szCs w:val="22"/>
          <w:lang w:eastAsia="ar-SA"/>
        </w:rPr>
        <w:t xml:space="preserve"> </w:t>
      </w:r>
      <w:r>
        <w:rPr>
          <w:rFonts w:ascii="Arial" w:hAnsi="Arial" w:cs="Arial"/>
          <w:sz w:val="22"/>
          <w:szCs w:val="22"/>
          <w:lang w:eastAsia="ar-SA"/>
        </w:rPr>
        <w:t xml:space="preserve">niż 7 dni od daty pisemnego zgłoszenia, chyba że strony uzgodnią inaczej. Po bezskutecznym upływie tego terminu, Zamawiający będzie miał prawo zlecić ich wykonanie innemu podmiotowi na koszt i ryzyko Wykonawcy, bez upoważnienia sądu. Zamawiający ma prawo potrącić z wynagrodzenia należnego Wykonawcy lub </w:t>
      </w:r>
      <w:r w:rsidR="005B0564">
        <w:rPr>
          <w:rFonts w:ascii="Arial" w:hAnsi="Arial" w:cs="Arial"/>
          <w:sz w:val="22"/>
          <w:szCs w:val="22"/>
          <w:lang w:eastAsia="ar-SA"/>
        </w:rPr>
        <w:t xml:space="preserve">                           </w:t>
      </w:r>
      <w:r>
        <w:rPr>
          <w:rFonts w:ascii="Arial" w:hAnsi="Arial" w:cs="Arial"/>
          <w:sz w:val="22"/>
          <w:szCs w:val="22"/>
          <w:lang w:eastAsia="ar-SA"/>
        </w:rPr>
        <w:t>z zabezpieczenia wniesionego przez  Wykonawcę, o którym mowa w § 11 umowy, poniesione z tego tytułu koszty zastępczego wykonania, w szczególności usunięcia wad.</w:t>
      </w:r>
    </w:p>
    <w:p w14:paraId="4FB10BBD" w14:textId="77777777" w:rsidR="005B40DB" w:rsidRDefault="005B40DB" w:rsidP="005B40DB">
      <w:pPr>
        <w:numPr>
          <w:ilvl w:val="0"/>
          <w:numId w:val="46"/>
        </w:numPr>
        <w:ind w:left="397" w:hanging="397"/>
        <w:jc w:val="both"/>
        <w:rPr>
          <w:rFonts w:ascii="Arial" w:hAnsi="Arial" w:cs="Arial"/>
          <w:sz w:val="22"/>
          <w:szCs w:val="22"/>
          <w:lang w:eastAsia="pl-PL"/>
        </w:rPr>
      </w:pPr>
      <w:r>
        <w:rPr>
          <w:rFonts w:ascii="Arial" w:hAnsi="Arial" w:cs="Arial"/>
          <w:sz w:val="22"/>
          <w:szCs w:val="22"/>
          <w:lang w:eastAsia="ar-SA"/>
        </w:rPr>
        <w:t>W ramach odpowiedzialności z tytułu rękojmi Wykonawca zobowiązany jest także do usunięcia wad stwierdzonych w protokole odbioru końcowego – w przypadku jego podpisania.</w:t>
      </w:r>
    </w:p>
    <w:p w14:paraId="561C3F0E" w14:textId="77777777" w:rsidR="005B40DB" w:rsidRDefault="005B40DB" w:rsidP="005B40DB">
      <w:pPr>
        <w:jc w:val="center"/>
        <w:rPr>
          <w:rFonts w:ascii="Arial" w:hAnsi="Arial" w:cs="Arial"/>
          <w:sz w:val="22"/>
          <w:szCs w:val="22"/>
          <w:lang w:eastAsia="pl-PL"/>
        </w:rPr>
      </w:pPr>
    </w:p>
    <w:p w14:paraId="14ABDD6C" w14:textId="77777777" w:rsidR="005B40DB" w:rsidRDefault="005B40DB" w:rsidP="005B40DB">
      <w:pPr>
        <w:jc w:val="center"/>
        <w:rPr>
          <w:rFonts w:ascii="Arial" w:hAnsi="Arial" w:cs="Arial"/>
          <w:sz w:val="22"/>
          <w:szCs w:val="22"/>
          <w:lang w:eastAsia="pl-PL"/>
        </w:rPr>
      </w:pPr>
      <w:r>
        <w:rPr>
          <w:rFonts w:ascii="Arial" w:hAnsi="Arial" w:cs="Arial"/>
          <w:b/>
          <w:sz w:val="22"/>
          <w:szCs w:val="22"/>
          <w:lang w:eastAsia="pl-PL"/>
        </w:rPr>
        <w:t>§ 6</w:t>
      </w:r>
    </w:p>
    <w:p w14:paraId="205A29D7" w14:textId="77777777" w:rsidR="005B40DB" w:rsidRDefault="005B40DB" w:rsidP="005B40DB">
      <w:pPr>
        <w:numPr>
          <w:ilvl w:val="0"/>
          <w:numId w:val="3"/>
        </w:numPr>
        <w:tabs>
          <w:tab w:val="left" w:pos="360"/>
        </w:tabs>
        <w:ind w:left="360" w:hanging="360"/>
        <w:jc w:val="both"/>
        <w:rPr>
          <w:rFonts w:ascii="Arial" w:hAnsi="Arial" w:cs="Arial"/>
          <w:bCs/>
          <w:sz w:val="22"/>
          <w:szCs w:val="22"/>
          <w:lang w:eastAsia="pl-PL"/>
        </w:rPr>
      </w:pPr>
      <w:r>
        <w:rPr>
          <w:rFonts w:ascii="Arial" w:hAnsi="Arial" w:cs="Arial"/>
          <w:sz w:val="22"/>
          <w:szCs w:val="22"/>
          <w:lang w:eastAsia="pl-PL"/>
        </w:rPr>
        <w:t xml:space="preserve">Zamawiający zapłaci Wykonawcy </w:t>
      </w:r>
      <w:r>
        <w:rPr>
          <w:rFonts w:ascii="Arial" w:hAnsi="Arial" w:cs="Arial"/>
          <w:bCs/>
          <w:sz w:val="22"/>
          <w:szCs w:val="22"/>
          <w:lang w:eastAsia="pl-PL"/>
        </w:rPr>
        <w:t>wynagrodzenie ryczałtowe za wykonanie przedmiotu umowy:</w:t>
      </w:r>
    </w:p>
    <w:p w14:paraId="3BDD2828" w14:textId="2032AECB" w:rsidR="003E67D2" w:rsidRPr="003E67D2" w:rsidRDefault="003E67D2" w:rsidP="003E67D2">
      <w:pPr>
        <w:ind w:left="360"/>
        <w:jc w:val="both"/>
        <w:rPr>
          <w:rFonts w:ascii="Arial" w:hAnsi="Arial" w:cs="Arial"/>
          <w:sz w:val="22"/>
          <w:szCs w:val="22"/>
        </w:rPr>
      </w:pPr>
      <w:r>
        <w:rPr>
          <w:rFonts w:ascii="Arial" w:hAnsi="Arial" w:cs="Arial"/>
          <w:bCs/>
          <w:sz w:val="22"/>
          <w:szCs w:val="22"/>
          <w:lang w:eastAsia="pl-PL"/>
        </w:rPr>
        <w:t>w wysokości  ……………. zł netto (wynagrodzenie umowne netto/ wartość umowy netto).</w:t>
      </w:r>
    </w:p>
    <w:p w14:paraId="3E03DA06" w14:textId="536873CB" w:rsidR="005B40DB" w:rsidRDefault="005B40DB" w:rsidP="005B40DB">
      <w:pPr>
        <w:ind w:left="360"/>
        <w:jc w:val="both"/>
        <w:rPr>
          <w:rFonts w:ascii="Arial" w:hAnsi="Arial" w:cs="Arial"/>
          <w:sz w:val="22"/>
          <w:szCs w:val="22"/>
        </w:rPr>
      </w:pPr>
      <w:r>
        <w:rPr>
          <w:rFonts w:ascii="Arial" w:hAnsi="Arial" w:cs="Arial"/>
          <w:bCs/>
          <w:sz w:val="22"/>
          <w:szCs w:val="22"/>
          <w:lang w:eastAsia="pl-PL"/>
        </w:rPr>
        <w:t>w wysokości …………</w:t>
      </w:r>
      <w:r w:rsidR="003E67D2">
        <w:rPr>
          <w:rFonts w:ascii="Arial" w:hAnsi="Arial" w:cs="Arial"/>
          <w:bCs/>
          <w:sz w:val="22"/>
          <w:szCs w:val="22"/>
          <w:lang w:eastAsia="pl-PL"/>
        </w:rPr>
        <w:t xml:space="preserve">.. </w:t>
      </w:r>
      <w:r>
        <w:rPr>
          <w:rFonts w:ascii="Arial" w:hAnsi="Arial" w:cs="Arial"/>
          <w:bCs/>
          <w:sz w:val="22"/>
          <w:szCs w:val="22"/>
          <w:lang w:eastAsia="pl-PL"/>
        </w:rPr>
        <w:t>zł brutto (wynagrodzenie umowne brutto/ wartość umowy brutto).</w:t>
      </w:r>
    </w:p>
    <w:p w14:paraId="34CFE582" w14:textId="77777777" w:rsidR="005B40DB" w:rsidRDefault="005B40DB" w:rsidP="005B40DB">
      <w:pPr>
        <w:numPr>
          <w:ilvl w:val="0"/>
          <w:numId w:val="3"/>
        </w:numPr>
        <w:tabs>
          <w:tab w:val="left" w:pos="360"/>
        </w:tabs>
        <w:ind w:left="360" w:hanging="360"/>
        <w:jc w:val="both"/>
        <w:rPr>
          <w:rFonts w:ascii="Arial" w:hAnsi="Arial" w:cs="Arial"/>
          <w:sz w:val="22"/>
          <w:szCs w:val="22"/>
          <w:lang w:eastAsia="pl-PL"/>
        </w:rPr>
      </w:pPr>
      <w:r>
        <w:rPr>
          <w:rFonts w:ascii="Arial" w:hAnsi="Arial" w:cs="Arial"/>
          <w:sz w:val="22"/>
          <w:szCs w:val="22"/>
        </w:rPr>
        <w:t>Wynagrodzenie określone w ust. 1 obejmuje wszystkie koszty wykonania niniejszej umowy i jest niezmienne.</w:t>
      </w:r>
    </w:p>
    <w:p w14:paraId="26A47116" w14:textId="77777777" w:rsidR="005B40DB" w:rsidRDefault="005B40DB" w:rsidP="005B40DB">
      <w:pPr>
        <w:rPr>
          <w:rFonts w:ascii="Arial" w:hAnsi="Arial" w:cs="Arial"/>
          <w:sz w:val="22"/>
          <w:szCs w:val="22"/>
          <w:lang w:eastAsia="pl-PL"/>
        </w:rPr>
      </w:pPr>
    </w:p>
    <w:p w14:paraId="0D933010" w14:textId="77777777" w:rsidR="005B40DB" w:rsidRDefault="005B40DB" w:rsidP="005B40DB">
      <w:pPr>
        <w:jc w:val="center"/>
        <w:rPr>
          <w:rFonts w:ascii="Arial" w:hAnsi="Arial" w:cs="Arial"/>
          <w:sz w:val="22"/>
          <w:szCs w:val="22"/>
          <w:lang w:eastAsia="pl-PL"/>
        </w:rPr>
      </w:pPr>
      <w:r>
        <w:rPr>
          <w:rFonts w:ascii="Arial" w:hAnsi="Arial" w:cs="Arial"/>
          <w:b/>
          <w:sz w:val="22"/>
          <w:szCs w:val="22"/>
          <w:lang w:eastAsia="pl-PL"/>
        </w:rPr>
        <w:t>§ 7</w:t>
      </w:r>
    </w:p>
    <w:p w14:paraId="62A78BD6" w14:textId="77777777" w:rsidR="005B40DB" w:rsidRPr="00A45D7A" w:rsidRDefault="005B40DB" w:rsidP="005B40DB">
      <w:pPr>
        <w:numPr>
          <w:ilvl w:val="0"/>
          <w:numId w:val="8"/>
        </w:numPr>
        <w:tabs>
          <w:tab w:val="left" w:pos="360"/>
        </w:tabs>
        <w:suppressAutoHyphens w:val="0"/>
        <w:ind w:left="360"/>
        <w:jc w:val="both"/>
        <w:rPr>
          <w:rFonts w:ascii="Arial" w:hAnsi="Arial" w:cs="Arial"/>
          <w:sz w:val="22"/>
          <w:szCs w:val="22"/>
          <w:lang w:eastAsia="pl-PL"/>
        </w:rPr>
      </w:pPr>
      <w:r w:rsidRPr="00A45D7A">
        <w:rPr>
          <w:rFonts w:ascii="Arial" w:hAnsi="Arial" w:cs="Arial"/>
          <w:sz w:val="22"/>
          <w:szCs w:val="22"/>
          <w:lang w:eastAsia="pl-PL"/>
        </w:rPr>
        <w:t>Do przeprowadzenia kontroli wykonania przedmiotu umowy – Zamawiający wyznacza inspektorów nadzoru inwestorskiego:</w:t>
      </w:r>
    </w:p>
    <w:p w14:paraId="50AC6928" w14:textId="77777777" w:rsidR="005B40DB" w:rsidRPr="00A45D7A" w:rsidRDefault="005B40DB" w:rsidP="005B40DB">
      <w:pPr>
        <w:suppressAutoHyphens w:val="0"/>
        <w:ind w:left="708"/>
        <w:jc w:val="both"/>
        <w:rPr>
          <w:rFonts w:ascii="Arial" w:hAnsi="Arial" w:cs="Arial"/>
          <w:sz w:val="22"/>
          <w:szCs w:val="22"/>
          <w:lang w:eastAsia="pl-PL"/>
        </w:rPr>
      </w:pPr>
      <w:r w:rsidRPr="00A45D7A">
        <w:rPr>
          <w:rFonts w:ascii="Arial" w:hAnsi="Arial" w:cs="Arial"/>
          <w:sz w:val="22"/>
          <w:szCs w:val="22"/>
          <w:lang w:eastAsia="pl-PL"/>
        </w:rPr>
        <w:t>- …………………………………</w:t>
      </w:r>
    </w:p>
    <w:p w14:paraId="014B0A43" w14:textId="77777777" w:rsidR="005B40DB" w:rsidRDefault="005B40DB" w:rsidP="005B40DB">
      <w:pPr>
        <w:suppressAutoHyphens w:val="0"/>
        <w:jc w:val="both"/>
        <w:rPr>
          <w:rFonts w:ascii="Arial" w:hAnsi="Arial" w:cs="Arial"/>
          <w:sz w:val="22"/>
          <w:szCs w:val="22"/>
          <w:lang w:eastAsia="pl-PL"/>
        </w:rPr>
      </w:pPr>
      <w:r w:rsidRPr="00A45D7A">
        <w:rPr>
          <w:rFonts w:ascii="Arial" w:hAnsi="Arial" w:cs="Arial"/>
          <w:sz w:val="22"/>
          <w:szCs w:val="22"/>
          <w:lang w:eastAsia="pl-PL"/>
        </w:rPr>
        <w:tab/>
        <w:t>- …………………………………</w:t>
      </w:r>
    </w:p>
    <w:p w14:paraId="36D560F1" w14:textId="77777777" w:rsidR="005B40DB" w:rsidRDefault="005B40DB" w:rsidP="005B40DB">
      <w:pPr>
        <w:suppressAutoHyphens w:val="0"/>
        <w:jc w:val="both"/>
        <w:rPr>
          <w:rFonts w:ascii="Arial" w:hAnsi="Arial" w:cs="Arial"/>
          <w:sz w:val="22"/>
          <w:szCs w:val="22"/>
          <w:lang w:eastAsia="pl-PL"/>
        </w:rPr>
      </w:pPr>
      <w:r>
        <w:rPr>
          <w:rFonts w:ascii="Arial" w:hAnsi="Arial" w:cs="Arial"/>
          <w:sz w:val="22"/>
          <w:szCs w:val="22"/>
          <w:lang w:eastAsia="pl-PL"/>
        </w:rPr>
        <w:tab/>
        <w:t>- …………………………………</w:t>
      </w:r>
    </w:p>
    <w:p w14:paraId="32F4C4A9" w14:textId="4597A76E" w:rsidR="005B40DB" w:rsidRDefault="005B40DB" w:rsidP="005B40DB">
      <w:pPr>
        <w:numPr>
          <w:ilvl w:val="0"/>
          <w:numId w:val="8"/>
        </w:numPr>
        <w:tabs>
          <w:tab w:val="left" w:pos="360"/>
        </w:tabs>
        <w:suppressAutoHyphens w:val="0"/>
        <w:ind w:left="360"/>
        <w:jc w:val="both"/>
        <w:rPr>
          <w:rFonts w:ascii="Arial" w:hAnsi="Arial" w:cs="Arial"/>
          <w:sz w:val="22"/>
          <w:szCs w:val="22"/>
          <w:lang w:eastAsia="pl-PL"/>
        </w:rPr>
      </w:pPr>
      <w:r>
        <w:rPr>
          <w:rFonts w:ascii="Arial" w:hAnsi="Arial" w:cs="Arial"/>
          <w:sz w:val="22"/>
          <w:szCs w:val="22"/>
          <w:lang w:eastAsia="pl-PL"/>
        </w:rPr>
        <w:t>Kierownikiem budowy z ramienia Wykonawcy będzie…</w:t>
      </w:r>
      <w:r w:rsidR="00182EC2">
        <w:rPr>
          <w:rFonts w:ascii="Arial" w:hAnsi="Arial" w:cs="Arial"/>
          <w:sz w:val="22"/>
          <w:szCs w:val="22"/>
          <w:lang w:eastAsia="pl-PL"/>
        </w:rPr>
        <w:t>………………..</w:t>
      </w:r>
      <w:r>
        <w:rPr>
          <w:rFonts w:ascii="Arial" w:hAnsi="Arial" w:cs="Arial"/>
          <w:sz w:val="22"/>
          <w:szCs w:val="22"/>
          <w:lang w:eastAsia="pl-PL"/>
        </w:rPr>
        <w:t>..........…………</w:t>
      </w:r>
    </w:p>
    <w:p w14:paraId="164262B8" w14:textId="77777777" w:rsidR="00A70573" w:rsidRDefault="00A70573" w:rsidP="005B40DB">
      <w:pPr>
        <w:jc w:val="center"/>
        <w:rPr>
          <w:rFonts w:ascii="Arial" w:hAnsi="Arial" w:cs="Arial"/>
          <w:b/>
          <w:sz w:val="22"/>
          <w:szCs w:val="22"/>
          <w:lang w:eastAsia="pl-PL"/>
        </w:rPr>
      </w:pPr>
    </w:p>
    <w:p w14:paraId="13A6E1F1" w14:textId="06FE1328" w:rsidR="005B40DB" w:rsidRDefault="005B40DB" w:rsidP="005B40DB">
      <w:pPr>
        <w:jc w:val="center"/>
        <w:rPr>
          <w:rFonts w:ascii="Arial" w:hAnsi="Arial" w:cs="Arial"/>
          <w:sz w:val="22"/>
          <w:szCs w:val="22"/>
          <w:lang w:eastAsia="ar-SA"/>
        </w:rPr>
      </w:pPr>
      <w:r>
        <w:rPr>
          <w:rFonts w:ascii="Arial" w:hAnsi="Arial" w:cs="Arial"/>
          <w:b/>
          <w:sz w:val="22"/>
          <w:szCs w:val="22"/>
          <w:lang w:eastAsia="pl-PL"/>
        </w:rPr>
        <w:t>§ 8</w:t>
      </w:r>
    </w:p>
    <w:p w14:paraId="04368723" w14:textId="77777777" w:rsidR="005B40DB" w:rsidRDefault="005B40DB" w:rsidP="005B40DB">
      <w:pPr>
        <w:numPr>
          <w:ilvl w:val="0"/>
          <w:numId w:val="11"/>
        </w:numPr>
        <w:tabs>
          <w:tab w:val="left" w:pos="720"/>
        </w:tabs>
        <w:jc w:val="both"/>
        <w:rPr>
          <w:rFonts w:ascii="Arial" w:hAnsi="Arial" w:cs="Arial"/>
          <w:sz w:val="22"/>
          <w:szCs w:val="22"/>
          <w:lang w:eastAsia="ar-SA"/>
        </w:rPr>
      </w:pPr>
      <w:r>
        <w:rPr>
          <w:rFonts w:ascii="Arial" w:hAnsi="Arial" w:cs="Arial"/>
          <w:sz w:val="22"/>
          <w:szCs w:val="22"/>
          <w:lang w:eastAsia="ar-SA"/>
        </w:rPr>
        <w:t>Rozliczanie niniejszej umowy nastąpi na podstawie faktury.</w:t>
      </w:r>
    </w:p>
    <w:p w14:paraId="3AEB001D" w14:textId="77777777" w:rsidR="005B40DB" w:rsidRDefault="005B40DB" w:rsidP="005B40DB">
      <w:pPr>
        <w:numPr>
          <w:ilvl w:val="0"/>
          <w:numId w:val="11"/>
        </w:numPr>
        <w:tabs>
          <w:tab w:val="left" w:pos="720"/>
        </w:tabs>
        <w:jc w:val="both"/>
        <w:rPr>
          <w:rFonts w:ascii="Arial" w:hAnsi="Arial" w:cs="Arial"/>
          <w:sz w:val="22"/>
          <w:szCs w:val="22"/>
          <w:lang w:eastAsia="ar-SA"/>
        </w:rPr>
      </w:pPr>
      <w:r>
        <w:rPr>
          <w:rFonts w:ascii="Arial" w:hAnsi="Arial" w:cs="Arial"/>
          <w:sz w:val="22"/>
          <w:szCs w:val="22"/>
          <w:lang w:eastAsia="ar-SA"/>
        </w:rPr>
        <w:t>Podstawę do wystawienia faktury, o której mowa w ust. 1 stanowić będzie protokół odbioru końcowego podpisany przez Strony bez zastrzeżeń w formie pisemnej pod rygorem nieważności.</w:t>
      </w:r>
    </w:p>
    <w:p w14:paraId="64702D6D" w14:textId="49ADCE90" w:rsidR="005B40DB" w:rsidRDefault="005B40DB" w:rsidP="005B40DB">
      <w:pPr>
        <w:numPr>
          <w:ilvl w:val="0"/>
          <w:numId w:val="11"/>
        </w:numPr>
        <w:tabs>
          <w:tab w:val="left" w:pos="720"/>
        </w:tabs>
        <w:jc w:val="both"/>
        <w:rPr>
          <w:rFonts w:ascii="Arial" w:hAnsi="Arial" w:cs="Arial"/>
          <w:sz w:val="22"/>
          <w:szCs w:val="22"/>
        </w:rPr>
      </w:pPr>
      <w:r>
        <w:rPr>
          <w:rFonts w:ascii="Arial" w:hAnsi="Arial" w:cs="Arial"/>
          <w:sz w:val="22"/>
          <w:szCs w:val="22"/>
          <w:lang w:eastAsia="ar-SA"/>
        </w:rPr>
        <w:t xml:space="preserve">Zamawiający zapłaci za prawidłowo wystawioną przez Wykonawcę fakturę, o której  mowa w ust. 1 w terminie </w:t>
      </w:r>
      <w:r>
        <w:rPr>
          <w:rFonts w:ascii="Arial" w:hAnsi="Arial" w:cs="Arial"/>
          <w:b/>
          <w:sz w:val="22"/>
          <w:szCs w:val="22"/>
          <w:u w:val="single"/>
          <w:lang w:eastAsia="ar-SA"/>
        </w:rPr>
        <w:t xml:space="preserve">do </w:t>
      </w:r>
      <w:r w:rsidR="0095361A">
        <w:rPr>
          <w:rFonts w:ascii="Arial" w:hAnsi="Arial" w:cs="Arial"/>
          <w:b/>
          <w:sz w:val="22"/>
          <w:szCs w:val="22"/>
          <w:u w:val="single"/>
          <w:lang w:eastAsia="ar-SA"/>
        </w:rPr>
        <w:t>6</w:t>
      </w:r>
      <w:r>
        <w:rPr>
          <w:rFonts w:ascii="Arial" w:hAnsi="Arial" w:cs="Arial"/>
          <w:b/>
          <w:color w:val="000000"/>
          <w:sz w:val="22"/>
          <w:szCs w:val="22"/>
          <w:u w:val="single"/>
          <w:lang w:eastAsia="ar-SA"/>
        </w:rPr>
        <w:t>0</w:t>
      </w:r>
      <w:r>
        <w:rPr>
          <w:rFonts w:ascii="Arial" w:hAnsi="Arial" w:cs="Arial"/>
          <w:b/>
          <w:sz w:val="22"/>
          <w:szCs w:val="22"/>
          <w:u w:val="single"/>
          <w:lang w:eastAsia="ar-SA"/>
        </w:rPr>
        <w:t xml:space="preserve"> dni</w:t>
      </w:r>
      <w:r>
        <w:rPr>
          <w:rFonts w:ascii="Arial" w:hAnsi="Arial" w:cs="Arial"/>
          <w:sz w:val="22"/>
          <w:szCs w:val="22"/>
          <w:lang w:eastAsia="ar-SA"/>
        </w:rPr>
        <w:t xml:space="preserve"> od jej</w:t>
      </w:r>
      <w:ins w:id="2" w:author="Estera Urbaniak" w:date="2025-10-10T08:06:00Z" w16du:dateUtc="2025-10-10T06:06:00Z">
        <w:r w:rsidR="00687218">
          <w:rPr>
            <w:rFonts w:ascii="Arial" w:hAnsi="Arial" w:cs="Arial"/>
            <w:sz w:val="22"/>
            <w:szCs w:val="22"/>
            <w:lang w:eastAsia="ar-SA"/>
          </w:rPr>
          <w:t xml:space="preserve"> </w:t>
        </w:r>
      </w:ins>
      <w:del w:id="3" w:author="Estera Urbaniak" w:date="2025-10-10T08:06:00Z" w16du:dateUtc="2025-10-10T06:06:00Z">
        <w:r w:rsidDel="00687218">
          <w:rPr>
            <w:rFonts w:ascii="Arial" w:hAnsi="Arial" w:cs="Arial"/>
            <w:sz w:val="22"/>
            <w:szCs w:val="22"/>
            <w:lang w:eastAsia="ar-SA"/>
          </w:rPr>
          <w:delText xml:space="preserve">  </w:delText>
        </w:r>
      </w:del>
      <w:r>
        <w:rPr>
          <w:rFonts w:ascii="Arial" w:hAnsi="Arial" w:cs="Arial"/>
          <w:sz w:val="22"/>
          <w:szCs w:val="22"/>
          <w:lang w:eastAsia="ar-SA"/>
        </w:rPr>
        <w:t>doręczenia Zamawiającemu, przelewem na konto Wykonawcy wskazane na fakturze. Dniem zapłaty będzie dzień obciążenia konta Zamawiającego.</w:t>
      </w:r>
    </w:p>
    <w:p w14:paraId="3E8BA715" w14:textId="2C6E8FF1" w:rsidR="005B40DB" w:rsidRPr="0095361A" w:rsidRDefault="005B40DB" w:rsidP="005B40DB">
      <w:pPr>
        <w:pStyle w:val="Tekstpodstawowy31"/>
        <w:numPr>
          <w:ilvl w:val="0"/>
          <w:numId w:val="11"/>
        </w:numPr>
        <w:suppressAutoHyphens w:val="0"/>
        <w:spacing w:after="0"/>
        <w:jc w:val="both"/>
        <w:rPr>
          <w:rFonts w:ascii="Arial" w:hAnsi="Arial" w:cs="Arial"/>
          <w:sz w:val="22"/>
          <w:szCs w:val="22"/>
          <w:lang w:eastAsia="ar-SA"/>
        </w:rPr>
      </w:pPr>
      <w:r w:rsidRPr="0095361A">
        <w:rPr>
          <w:rFonts w:ascii="Arial" w:hAnsi="Arial" w:cs="Arial"/>
          <w:sz w:val="22"/>
          <w:szCs w:val="22"/>
        </w:rPr>
        <w:t>Wykonawca ma możliwość przesłania faktury w wersji elektronicznej na adres</w:t>
      </w:r>
      <w:r w:rsidR="0095361A" w:rsidRPr="0095361A">
        <w:rPr>
          <w:rFonts w:ascii="Arial" w:hAnsi="Arial" w:cs="Arial"/>
          <w:sz w:val="22"/>
          <w:szCs w:val="22"/>
        </w:rPr>
        <w:t xml:space="preserve">: </w:t>
      </w:r>
      <w:hyperlink r:id="rId8" w:history="1">
        <w:r w:rsidR="0095361A" w:rsidRPr="0095361A">
          <w:rPr>
            <w:rStyle w:val="Hipercze"/>
            <w:rFonts w:ascii="Arial" w:hAnsi="Arial" w:cs="Arial"/>
            <w:sz w:val="22"/>
            <w:szCs w:val="22"/>
          </w:rPr>
          <w:t>biuro@szpital.slupca.pl</w:t>
        </w:r>
      </w:hyperlink>
      <w:r w:rsidR="0095361A" w:rsidRPr="0095361A">
        <w:rPr>
          <w:rFonts w:ascii="Arial" w:hAnsi="Arial" w:cs="Arial"/>
          <w:sz w:val="22"/>
          <w:szCs w:val="22"/>
        </w:rPr>
        <w:t xml:space="preserve"> </w:t>
      </w:r>
    </w:p>
    <w:p w14:paraId="0E95AD78" w14:textId="77777777" w:rsidR="005B40DB" w:rsidRDefault="005B40DB" w:rsidP="005B40DB">
      <w:pPr>
        <w:numPr>
          <w:ilvl w:val="0"/>
          <w:numId w:val="11"/>
        </w:numPr>
        <w:tabs>
          <w:tab w:val="left" w:pos="720"/>
        </w:tabs>
        <w:jc w:val="both"/>
        <w:rPr>
          <w:rFonts w:ascii="Arial" w:hAnsi="Arial" w:cs="Arial"/>
          <w:sz w:val="22"/>
          <w:szCs w:val="22"/>
          <w:lang w:eastAsia="ar-SA"/>
        </w:rPr>
      </w:pPr>
      <w:r>
        <w:rPr>
          <w:rFonts w:ascii="Arial" w:hAnsi="Arial" w:cs="Arial"/>
          <w:sz w:val="22"/>
          <w:szCs w:val="22"/>
          <w:lang w:eastAsia="ar-SA"/>
        </w:rPr>
        <w:t>Wykonawca nie może bez pisemnej zgody Zamawiającego wyrażonej w formie pisemnej pod rygorem nieważności przenieść wierzytelności wynikających z niniejszej umowy na osoby trzecie.</w:t>
      </w:r>
    </w:p>
    <w:p w14:paraId="1F2C8A18" w14:textId="77777777" w:rsidR="005B40DB" w:rsidRDefault="005B40DB" w:rsidP="005B40DB">
      <w:pPr>
        <w:numPr>
          <w:ilvl w:val="0"/>
          <w:numId w:val="11"/>
        </w:numPr>
        <w:tabs>
          <w:tab w:val="left" w:pos="720"/>
        </w:tabs>
        <w:jc w:val="both"/>
        <w:rPr>
          <w:rFonts w:ascii="Arial" w:hAnsi="Arial" w:cs="Arial"/>
          <w:sz w:val="22"/>
          <w:szCs w:val="22"/>
          <w:lang w:eastAsia="pl-PL"/>
        </w:rPr>
      </w:pPr>
      <w:r>
        <w:rPr>
          <w:rFonts w:ascii="Arial" w:hAnsi="Arial" w:cs="Arial"/>
          <w:sz w:val="22"/>
          <w:szCs w:val="22"/>
          <w:lang w:eastAsia="ar-SA"/>
        </w:rPr>
        <w:t xml:space="preserve">Warunkiem zapłaty wynagrodzenia Wykonawcy jest przedstawienie Zamawiającemu przez Wykonawcę dowodów potwierdzających zapłatę wymagalnego wynagrodzenia podwykonawcom i dalszym podwykonawcom, w szczególności poprzez dołączenie  do każdej faktury wystawionej przez Wykonawcę kserokopii  faktur wystawionych przez podwykonawców i dalszych podwykonawców wraz z dowodem ich zapłaty oraz oryginałem oświadczenia podwykonawców i dalszych podwykonawców o uregulowaniu ich należności. </w:t>
      </w:r>
      <w:r>
        <w:rPr>
          <w:rFonts w:ascii="Arial" w:hAnsi="Arial" w:cs="Arial"/>
          <w:sz w:val="22"/>
          <w:szCs w:val="22"/>
        </w:rPr>
        <w:t>W przypadku niedołączenia do faktury dokumentów zgodnie ze zdaniem poprzednim wstrzymuje się wypłatę należnego wynagrodzenia za odebrane roboty budowlane – w części równej sumie kwot nieznajdujących potwierdzenia w dowodach zapłaty przedłożonych przez Wykonawcę.</w:t>
      </w:r>
    </w:p>
    <w:p w14:paraId="0ABA88B9" w14:textId="18400770" w:rsidR="005B40DB" w:rsidRDefault="005B40DB" w:rsidP="005B40DB">
      <w:pPr>
        <w:numPr>
          <w:ilvl w:val="0"/>
          <w:numId w:val="11"/>
        </w:numPr>
        <w:tabs>
          <w:tab w:val="left" w:pos="720"/>
        </w:tabs>
        <w:jc w:val="both"/>
        <w:rPr>
          <w:rFonts w:ascii="Arial" w:hAnsi="Arial" w:cs="Arial"/>
          <w:sz w:val="22"/>
          <w:szCs w:val="22"/>
          <w:lang w:eastAsia="pl-PL"/>
        </w:rPr>
      </w:pPr>
      <w:r>
        <w:rPr>
          <w:rFonts w:ascii="Arial" w:hAnsi="Arial" w:cs="Arial"/>
          <w:sz w:val="22"/>
          <w:szCs w:val="22"/>
          <w:lang w:eastAsia="pl-PL"/>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sidR="00A70573">
        <w:rPr>
          <w:rFonts w:ascii="Arial" w:hAnsi="Arial" w:cs="Arial"/>
          <w:sz w:val="22"/>
          <w:szCs w:val="22"/>
          <w:lang w:eastAsia="pl-PL"/>
        </w:rPr>
        <w:t xml:space="preserve">                                     </w:t>
      </w:r>
      <w:r>
        <w:rPr>
          <w:rFonts w:ascii="Arial" w:hAnsi="Arial" w:cs="Arial"/>
          <w:sz w:val="22"/>
          <w:szCs w:val="22"/>
          <w:lang w:eastAsia="pl-PL"/>
        </w:rPr>
        <w:t>o podwykonawstwo, której przedmiotem są dostawy lub usługi, w przypadku uchylenia się od obowiązku zapłaty odpowiednio przez Wykonawcę, podwykonawcę lub dalszego podwykonawcę zamówienia na roboty budowlane.</w:t>
      </w:r>
    </w:p>
    <w:p w14:paraId="311BD80E" w14:textId="59283184" w:rsidR="005B40DB" w:rsidRDefault="005B40DB" w:rsidP="005B40DB">
      <w:pPr>
        <w:numPr>
          <w:ilvl w:val="0"/>
          <w:numId w:val="11"/>
        </w:numPr>
        <w:tabs>
          <w:tab w:val="left" w:pos="720"/>
        </w:tabs>
        <w:jc w:val="both"/>
        <w:rPr>
          <w:rFonts w:ascii="Arial" w:hAnsi="Arial" w:cs="Arial"/>
          <w:sz w:val="22"/>
          <w:szCs w:val="22"/>
          <w:lang w:eastAsia="pl-PL"/>
        </w:rPr>
      </w:pPr>
      <w:r>
        <w:rPr>
          <w:rFonts w:ascii="Arial" w:hAnsi="Arial" w:cs="Arial"/>
          <w:sz w:val="22"/>
          <w:szCs w:val="22"/>
          <w:lang w:eastAsia="pl-PL"/>
        </w:rPr>
        <w:t xml:space="preserve">Wynagrodzenie, o którym mowa w ust. 7, dotyczy wyłącznie należności powstałych </w:t>
      </w:r>
      <w:r>
        <w:rPr>
          <w:rFonts w:ascii="Arial" w:hAnsi="Arial" w:cs="Arial"/>
          <w:sz w:val="22"/>
          <w:szCs w:val="22"/>
          <w:lang w:eastAsia="pl-PL"/>
        </w:rPr>
        <w:br/>
        <w:t xml:space="preserve">po zaakceptowaniu przez Zamawiającego umowy o podwykonawstwo, której przedmiotem są roboty budowlane, lub po przedłożeniu Zamawiającemu poświadczonej za zgodność </w:t>
      </w:r>
      <w:r w:rsidR="00F365D2">
        <w:rPr>
          <w:rFonts w:ascii="Arial" w:hAnsi="Arial" w:cs="Arial"/>
          <w:sz w:val="22"/>
          <w:szCs w:val="22"/>
          <w:lang w:eastAsia="pl-PL"/>
        </w:rPr>
        <w:t xml:space="preserve">   </w:t>
      </w:r>
      <w:r>
        <w:rPr>
          <w:rFonts w:ascii="Arial" w:hAnsi="Arial" w:cs="Arial"/>
          <w:sz w:val="22"/>
          <w:szCs w:val="22"/>
          <w:lang w:eastAsia="pl-PL"/>
        </w:rPr>
        <w:t>z oryginałem kopii umowy o podwykonawstwo, której przedmiotem są dostawy lub usługi.</w:t>
      </w:r>
    </w:p>
    <w:p w14:paraId="143C696E" w14:textId="77777777" w:rsidR="005B40DB" w:rsidRDefault="005B40DB" w:rsidP="005B40DB">
      <w:pPr>
        <w:numPr>
          <w:ilvl w:val="0"/>
          <w:numId w:val="11"/>
        </w:numPr>
        <w:tabs>
          <w:tab w:val="left" w:pos="720"/>
        </w:tabs>
        <w:jc w:val="both"/>
        <w:rPr>
          <w:rFonts w:ascii="Arial" w:hAnsi="Arial" w:cs="Arial"/>
          <w:sz w:val="22"/>
          <w:szCs w:val="22"/>
          <w:lang w:eastAsia="pl-PL"/>
        </w:rPr>
      </w:pPr>
      <w:r>
        <w:rPr>
          <w:rFonts w:ascii="Arial" w:hAnsi="Arial" w:cs="Arial"/>
          <w:sz w:val="22"/>
          <w:szCs w:val="22"/>
          <w:lang w:eastAsia="pl-PL"/>
        </w:rPr>
        <w:t>Bezpośrednia zapłata obejmuje wyłącznie należne wynagrodzenie, bez odsetek, należnych podwykonawcy lub dalszemu podwykonawcy.</w:t>
      </w:r>
    </w:p>
    <w:p w14:paraId="6CA55A5B" w14:textId="51738B38" w:rsidR="005B40DB" w:rsidRDefault="005B40DB" w:rsidP="005B40DB">
      <w:pPr>
        <w:numPr>
          <w:ilvl w:val="0"/>
          <w:numId w:val="11"/>
        </w:numPr>
        <w:tabs>
          <w:tab w:val="left" w:pos="720"/>
        </w:tabs>
        <w:jc w:val="both"/>
        <w:rPr>
          <w:rFonts w:ascii="Arial" w:hAnsi="Arial" w:cs="Arial"/>
          <w:sz w:val="22"/>
          <w:szCs w:val="22"/>
          <w:lang w:eastAsia="pl-PL"/>
        </w:rPr>
      </w:pPr>
      <w:r>
        <w:rPr>
          <w:rFonts w:ascii="Arial" w:hAnsi="Arial" w:cs="Arial"/>
          <w:sz w:val="22"/>
          <w:szCs w:val="22"/>
          <w:lang w:eastAsia="pl-PL"/>
        </w:rPr>
        <w:t xml:space="preserve">Przed dokonaniem bezpośredniej zapłaty Zamawiający jest obowiązany umożliwić Wykonawcy zgłoszenie pisemnych uwag dotyczących zasadności bezpośredniej zapłaty wynagrodzenia podwykonawcy lub dalszemu podwykonawcy, o którym mowa w ust. 7. Zamawiający informuje o terminie zgłaszania uwag, nie krótszym niż 7 dni od dnia doręczenia tej informacji. W uwagach nie można powoływać się na potrącenie roszczeń Wykonawcy względem podwykonawcy niezwiązanych z realizacją umowy </w:t>
      </w:r>
      <w:r w:rsidR="00F365D2">
        <w:rPr>
          <w:rFonts w:ascii="Arial" w:hAnsi="Arial" w:cs="Arial"/>
          <w:sz w:val="22"/>
          <w:szCs w:val="22"/>
          <w:lang w:eastAsia="pl-PL"/>
        </w:rPr>
        <w:t xml:space="preserve">                                  </w:t>
      </w:r>
      <w:r>
        <w:rPr>
          <w:rFonts w:ascii="Arial" w:hAnsi="Arial" w:cs="Arial"/>
          <w:sz w:val="22"/>
          <w:szCs w:val="22"/>
          <w:lang w:eastAsia="pl-PL"/>
        </w:rPr>
        <w:t>o podwykonawstwo.</w:t>
      </w:r>
    </w:p>
    <w:p w14:paraId="1E883425" w14:textId="77777777" w:rsidR="005B40DB" w:rsidRDefault="005B40DB" w:rsidP="005B40DB">
      <w:pPr>
        <w:numPr>
          <w:ilvl w:val="0"/>
          <w:numId w:val="11"/>
        </w:numPr>
        <w:tabs>
          <w:tab w:val="left" w:pos="720"/>
        </w:tabs>
        <w:jc w:val="both"/>
        <w:rPr>
          <w:rFonts w:ascii="Arial" w:eastAsia="Arial" w:hAnsi="Arial" w:cs="Arial"/>
          <w:sz w:val="22"/>
          <w:szCs w:val="22"/>
          <w:lang w:eastAsia="pl-PL"/>
        </w:rPr>
      </w:pPr>
      <w:r>
        <w:rPr>
          <w:rFonts w:ascii="Arial" w:hAnsi="Arial" w:cs="Arial"/>
          <w:sz w:val="22"/>
          <w:szCs w:val="22"/>
          <w:lang w:eastAsia="pl-PL"/>
        </w:rPr>
        <w:t>W przypadku zgłoszenia uwag, o których mowa w ust. 10, w terminie wskazanym przez Zamawiającego, Zamawiający może:</w:t>
      </w:r>
    </w:p>
    <w:p w14:paraId="6A45363F" w14:textId="77777777" w:rsidR="005B40DB" w:rsidRDefault="005B40DB" w:rsidP="005B40DB">
      <w:pPr>
        <w:keepLines/>
        <w:widowControl w:val="0"/>
        <w:numPr>
          <w:ilvl w:val="1"/>
          <w:numId w:val="37"/>
        </w:numPr>
        <w:tabs>
          <w:tab w:val="left" w:pos="0"/>
        </w:tabs>
        <w:ind w:left="851" w:hanging="425"/>
        <w:jc w:val="both"/>
        <w:rPr>
          <w:rFonts w:ascii="Arial" w:eastAsia="Arial" w:hAnsi="Arial" w:cs="Arial"/>
          <w:sz w:val="22"/>
          <w:szCs w:val="22"/>
          <w:lang w:eastAsia="pl-PL"/>
        </w:rPr>
      </w:pPr>
      <w:r>
        <w:rPr>
          <w:rFonts w:ascii="Arial" w:eastAsia="Arial" w:hAnsi="Arial" w:cs="Arial"/>
          <w:sz w:val="22"/>
          <w:szCs w:val="22"/>
          <w:lang w:eastAsia="pl-PL"/>
        </w:rPr>
        <w:t xml:space="preserve">  </w:t>
      </w:r>
      <w:r>
        <w:rPr>
          <w:rFonts w:ascii="Arial" w:hAnsi="Arial" w:cs="Arial"/>
          <w:sz w:val="22"/>
          <w:szCs w:val="22"/>
          <w:lang w:eastAsia="pl-PL"/>
        </w:rPr>
        <w:t>nie dokonać bezpośredniej zapłaty wynagrodzenia podwykonawcy lub dalszemu podwykonawcy, jeżeli Wykonawca wykaże niezasadność takiej zapłaty albo</w:t>
      </w:r>
    </w:p>
    <w:p w14:paraId="7C3F01AC" w14:textId="77777777" w:rsidR="005B40DB" w:rsidRDefault="005B40DB" w:rsidP="005B40DB">
      <w:pPr>
        <w:keepLines/>
        <w:widowControl w:val="0"/>
        <w:numPr>
          <w:ilvl w:val="1"/>
          <w:numId w:val="37"/>
        </w:numPr>
        <w:tabs>
          <w:tab w:val="left" w:pos="0"/>
        </w:tabs>
        <w:ind w:left="851" w:hanging="425"/>
        <w:jc w:val="both"/>
        <w:rPr>
          <w:rFonts w:ascii="Arial" w:eastAsia="Arial" w:hAnsi="Arial" w:cs="Arial"/>
          <w:sz w:val="22"/>
          <w:szCs w:val="22"/>
          <w:lang w:eastAsia="pl-PL"/>
        </w:rPr>
      </w:pPr>
      <w:r>
        <w:rPr>
          <w:rFonts w:ascii="Arial" w:eastAsia="Arial" w:hAnsi="Arial" w:cs="Arial"/>
          <w:sz w:val="22"/>
          <w:szCs w:val="22"/>
          <w:lang w:eastAsia="pl-PL"/>
        </w:rPr>
        <w:t xml:space="preserve">  </w:t>
      </w:r>
      <w:r>
        <w:rPr>
          <w:rFonts w:ascii="Arial" w:hAnsi="Arial" w:cs="Arial"/>
          <w:sz w:val="22"/>
          <w:szCs w:val="22"/>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8302E2E" w14:textId="77777777" w:rsidR="005B40DB" w:rsidRDefault="005B40DB" w:rsidP="005B40DB">
      <w:pPr>
        <w:keepLines/>
        <w:widowControl w:val="0"/>
        <w:numPr>
          <w:ilvl w:val="1"/>
          <w:numId w:val="37"/>
        </w:numPr>
        <w:tabs>
          <w:tab w:val="left" w:pos="0"/>
        </w:tabs>
        <w:ind w:left="851" w:hanging="425"/>
        <w:jc w:val="both"/>
        <w:rPr>
          <w:rFonts w:ascii="Arial" w:hAnsi="Arial" w:cs="Arial"/>
          <w:sz w:val="22"/>
          <w:szCs w:val="22"/>
          <w:lang w:eastAsia="pl-PL"/>
        </w:rPr>
      </w:pPr>
      <w:r>
        <w:rPr>
          <w:rFonts w:ascii="Arial" w:eastAsia="Arial" w:hAnsi="Arial" w:cs="Arial"/>
          <w:sz w:val="22"/>
          <w:szCs w:val="22"/>
          <w:lang w:eastAsia="pl-PL"/>
        </w:rPr>
        <w:t xml:space="preserve">  </w:t>
      </w:r>
      <w:r>
        <w:rPr>
          <w:rFonts w:ascii="Arial" w:hAnsi="Arial" w:cs="Arial"/>
          <w:sz w:val="22"/>
          <w:szCs w:val="22"/>
          <w:lang w:eastAsia="pl-PL"/>
        </w:rPr>
        <w:t>dokonać bezpośredniej zapłaty wynagrodzenia podwykonawcy lub dalszemu podwykonawcy, jeżeli podwykonawca lub dalszy podwykonawca wykaże zasadność takiej zapłaty.</w:t>
      </w:r>
    </w:p>
    <w:p w14:paraId="0B685695" w14:textId="77777777" w:rsidR="005B40DB" w:rsidRDefault="005B40DB" w:rsidP="005B40DB">
      <w:pPr>
        <w:keepLines/>
        <w:widowControl w:val="0"/>
        <w:numPr>
          <w:ilvl w:val="0"/>
          <w:numId w:val="11"/>
        </w:numPr>
        <w:tabs>
          <w:tab w:val="left" w:pos="0"/>
        </w:tabs>
        <w:jc w:val="both"/>
        <w:rPr>
          <w:rFonts w:ascii="Arial" w:hAnsi="Arial" w:cs="Arial"/>
          <w:b/>
          <w:sz w:val="22"/>
          <w:szCs w:val="22"/>
          <w:lang w:eastAsia="pl-PL"/>
        </w:rPr>
      </w:pPr>
      <w:r>
        <w:rPr>
          <w:rFonts w:ascii="Arial" w:hAnsi="Arial" w:cs="Arial"/>
          <w:sz w:val="22"/>
          <w:szCs w:val="22"/>
          <w:lang w:eastAsia="pl-PL"/>
        </w:rPr>
        <w:t>W przypadku dokonania bezpośredniej zapłaty podwykonawcy lub dalszemu podwykonawcy, o których mowa w ust. 7, Zamawiający potrąca kwotę wypłaconego wynagrodzenia z wynagrodzenia należnego Wykonawcy.</w:t>
      </w:r>
    </w:p>
    <w:p w14:paraId="06B9C849" w14:textId="77777777" w:rsidR="0095361A" w:rsidRDefault="0095361A" w:rsidP="005B40DB">
      <w:pPr>
        <w:jc w:val="center"/>
        <w:rPr>
          <w:rFonts w:ascii="Arial" w:hAnsi="Arial" w:cs="Arial"/>
          <w:b/>
          <w:sz w:val="22"/>
          <w:szCs w:val="22"/>
          <w:lang w:eastAsia="pl-PL"/>
        </w:rPr>
      </w:pPr>
    </w:p>
    <w:p w14:paraId="5111B451" w14:textId="050E0A9C" w:rsidR="005B40DB" w:rsidRDefault="005B40DB" w:rsidP="005B40DB">
      <w:pPr>
        <w:jc w:val="center"/>
        <w:rPr>
          <w:rFonts w:ascii="Arial" w:hAnsi="Arial" w:cs="Arial"/>
          <w:sz w:val="22"/>
          <w:szCs w:val="22"/>
          <w:lang w:eastAsia="pl-PL"/>
        </w:rPr>
      </w:pPr>
      <w:r>
        <w:rPr>
          <w:rFonts w:ascii="Arial" w:hAnsi="Arial" w:cs="Arial"/>
          <w:b/>
          <w:sz w:val="22"/>
          <w:szCs w:val="22"/>
          <w:lang w:eastAsia="pl-PL"/>
        </w:rPr>
        <w:t>§ 9</w:t>
      </w:r>
    </w:p>
    <w:p w14:paraId="2F3F5940" w14:textId="77777777" w:rsidR="005B40DB" w:rsidRDefault="005B40DB" w:rsidP="005B40DB">
      <w:pPr>
        <w:numPr>
          <w:ilvl w:val="0"/>
          <w:numId w:val="45"/>
        </w:numPr>
        <w:jc w:val="both"/>
        <w:rPr>
          <w:rFonts w:ascii="Arial" w:hAnsi="Arial" w:cs="Arial"/>
          <w:sz w:val="22"/>
          <w:szCs w:val="22"/>
          <w:lang w:eastAsia="pl-PL"/>
        </w:rPr>
      </w:pPr>
      <w:r>
        <w:rPr>
          <w:rFonts w:ascii="Arial" w:hAnsi="Arial" w:cs="Arial"/>
          <w:sz w:val="22"/>
          <w:szCs w:val="22"/>
          <w:lang w:eastAsia="pl-PL"/>
        </w:rPr>
        <w:t xml:space="preserve">Na podstawie art. 455 ust. 1 pkt 1) ustawy z dnia 11 września 2019 roku – Prawo zamówień publicznych, Zamawiający przewiduje: </w:t>
      </w:r>
    </w:p>
    <w:p w14:paraId="2C4FAD37" w14:textId="77777777" w:rsidR="005B40DB" w:rsidRDefault="005B40DB" w:rsidP="005B40DB">
      <w:pPr>
        <w:numPr>
          <w:ilvl w:val="0"/>
          <w:numId w:val="31"/>
        </w:numPr>
        <w:ind w:left="720" w:hanging="294"/>
        <w:jc w:val="both"/>
        <w:rPr>
          <w:rFonts w:ascii="Arial" w:hAnsi="Arial" w:cs="Arial"/>
          <w:sz w:val="22"/>
          <w:szCs w:val="22"/>
          <w:lang w:eastAsia="pl-PL"/>
        </w:rPr>
      </w:pPr>
      <w:r>
        <w:rPr>
          <w:rFonts w:ascii="Arial" w:hAnsi="Arial" w:cs="Arial"/>
          <w:sz w:val="22"/>
          <w:szCs w:val="22"/>
          <w:lang w:eastAsia="pl-PL"/>
        </w:rPr>
        <w:t>przedłużenie terminu wykonania Umowy, jeżeli niemożność dotrzymania pierwotnego terminu stanowi konsekwencję:</w:t>
      </w:r>
    </w:p>
    <w:p w14:paraId="07B4DCF8" w14:textId="77777777" w:rsidR="005B40DB" w:rsidRDefault="005B40DB" w:rsidP="005B40DB">
      <w:pPr>
        <w:keepLines/>
        <w:widowControl w:val="0"/>
        <w:numPr>
          <w:ilvl w:val="0"/>
          <w:numId w:val="40"/>
        </w:numPr>
        <w:tabs>
          <w:tab w:val="left" w:pos="993"/>
        </w:tabs>
        <w:ind w:left="993" w:hanging="284"/>
        <w:contextualSpacing/>
        <w:jc w:val="both"/>
        <w:rPr>
          <w:rFonts w:ascii="Arial" w:hAnsi="Arial" w:cs="Arial"/>
          <w:sz w:val="22"/>
          <w:szCs w:val="22"/>
          <w:lang w:eastAsia="pl-PL"/>
        </w:rPr>
      </w:pPr>
      <w:r>
        <w:rPr>
          <w:rFonts w:ascii="Arial" w:hAnsi="Arial" w:cs="Arial"/>
          <w:sz w:val="22"/>
          <w:szCs w:val="22"/>
          <w:lang w:eastAsia="pl-PL"/>
        </w:rPr>
        <w:t>konieczności wykonania robót zamiennych lub zmian do umowy na podstawie art. 455  ust. 1 pkt 3 lub 4  ustawy prawo zamówień publicznych,</w:t>
      </w:r>
    </w:p>
    <w:p w14:paraId="408DBC3C" w14:textId="77777777" w:rsidR="005B40DB" w:rsidRDefault="005B40DB" w:rsidP="005B40DB">
      <w:pPr>
        <w:keepLines/>
        <w:widowControl w:val="0"/>
        <w:numPr>
          <w:ilvl w:val="0"/>
          <w:numId w:val="40"/>
        </w:numPr>
        <w:tabs>
          <w:tab w:val="left" w:pos="993"/>
        </w:tabs>
        <w:ind w:left="720" w:hanging="11"/>
        <w:contextualSpacing/>
        <w:jc w:val="both"/>
        <w:rPr>
          <w:rFonts w:ascii="Arial" w:hAnsi="Arial" w:cs="Arial"/>
          <w:sz w:val="22"/>
          <w:szCs w:val="22"/>
          <w:lang w:eastAsia="pl-PL"/>
        </w:rPr>
      </w:pPr>
      <w:r>
        <w:rPr>
          <w:rFonts w:ascii="Arial" w:hAnsi="Arial" w:cs="Arial"/>
          <w:sz w:val="22"/>
          <w:szCs w:val="22"/>
          <w:lang w:eastAsia="pl-PL"/>
        </w:rPr>
        <w:t xml:space="preserve">przyczyn zależnych od Zamawiającego, Organów Administracji, innych osób lub podmiotów, za których działania nie odpowiada Wykonawca, </w:t>
      </w:r>
    </w:p>
    <w:p w14:paraId="187B0EBC" w14:textId="77777777" w:rsidR="005B40DB" w:rsidRDefault="005B40DB" w:rsidP="005B40DB">
      <w:pPr>
        <w:keepLines/>
        <w:widowControl w:val="0"/>
        <w:numPr>
          <w:ilvl w:val="0"/>
          <w:numId w:val="40"/>
        </w:numPr>
        <w:tabs>
          <w:tab w:val="left" w:pos="1134"/>
        </w:tabs>
        <w:ind w:left="720" w:hanging="11"/>
        <w:contextualSpacing/>
        <w:jc w:val="both"/>
        <w:rPr>
          <w:rFonts w:ascii="Arial" w:hAnsi="Arial" w:cs="Arial"/>
          <w:sz w:val="22"/>
          <w:szCs w:val="22"/>
          <w:lang w:eastAsia="pl-PL"/>
        </w:rPr>
      </w:pPr>
      <w:r>
        <w:rPr>
          <w:rFonts w:ascii="Arial" w:hAnsi="Arial" w:cs="Arial"/>
          <w:sz w:val="22"/>
          <w:szCs w:val="22"/>
          <w:lang w:eastAsia="pl-PL"/>
        </w:rPr>
        <w:t>zmian na podstawie art.  455  ust. 2  ustawy prawo zamówień publicznych,</w:t>
      </w:r>
    </w:p>
    <w:p w14:paraId="43F0F9F8" w14:textId="77777777" w:rsidR="005B40DB" w:rsidRDefault="005B40DB" w:rsidP="005B40DB">
      <w:pPr>
        <w:keepLines/>
        <w:widowControl w:val="0"/>
        <w:numPr>
          <w:ilvl w:val="0"/>
          <w:numId w:val="40"/>
        </w:numPr>
        <w:tabs>
          <w:tab w:val="left" w:pos="993"/>
          <w:tab w:val="left" w:pos="2835"/>
        </w:tabs>
        <w:ind w:left="720" w:hanging="11"/>
        <w:contextualSpacing/>
        <w:jc w:val="both"/>
        <w:rPr>
          <w:rFonts w:ascii="Arial" w:hAnsi="Arial" w:cs="Arial"/>
          <w:sz w:val="22"/>
          <w:szCs w:val="22"/>
          <w:lang w:eastAsia="pl-PL"/>
        </w:rPr>
      </w:pPr>
      <w:r>
        <w:rPr>
          <w:rFonts w:ascii="Arial" w:hAnsi="Arial" w:cs="Arial"/>
          <w:sz w:val="22"/>
          <w:szCs w:val="22"/>
          <w:lang w:eastAsia="pl-PL"/>
        </w:rPr>
        <w:t>siły wyższej,</w:t>
      </w:r>
    </w:p>
    <w:p w14:paraId="0EB2775D" w14:textId="77777777" w:rsidR="005B40DB" w:rsidRDefault="005B40DB" w:rsidP="005B40DB">
      <w:pPr>
        <w:keepLines/>
        <w:widowControl w:val="0"/>
        <w:numPr>
          <w:ilvl w:val="0"/>
          <w:numId w:val="40"/>
        </w:numPr>
        <w:tabs>
          <w:tab w:val="left" w:pos="426"/>
          <w:tab w:val="left" w:pos="993"/>
        </w:tabs>
        <w:ind w:left="720" w:hanging="11"/>
        <w:contextualSpacing/>
        <w:jc w:val="both"/>
        <w:rPr>
          <w:rFonts w:ascii="Arial" w:hAnsi="Arial" w:cs="Arial"/>
          <w:sz w:val="22"/>
          <w:szCs w:val="22"/>
          <w:lang w:eastAsia="pl-PL"/>
        </w:rPr>
      </w:pPr>
      <w:r>
        <w:rPr>
          <w:rFonts w:ascii="Arial" w:hAnsi="Arial" w:cs="Arial"/>
          <w:sz w:val="22"/>
          <w:szCs w:val="22"/>
          <w:lang w:eastAsia="pl-PL"/>
        </w:rPr>
        <w:t xml:space="preserve">warunków atmosferycznych nie pozwalających na realizację robót, dla których określona odpowiednimi normami technologia wymaga właściwych warunków atmosferycznych, </w:t>
      </w:r>
    </w:p>
    <w:p w14:paraId="6F99DD36" w14:textId="77777777" w:rsidR="005B40DB" w:rsidRDefault="005B40DB" w:rsidP="005B40DB">
      <w:pPr>
        <w:keepLines/>
        <w:widowControl w:val="0"/>
        <w:numPr>
          <w:ilvl w:val="0"/>
          <w:numId w:val="40"/>
        </w:numPr>
        <w:tabs>
          <w:tab w:val="left" w:pos="426"/>
          <w:tab w:val="left" w:pos="993"/>
        </w:tabs>
        <w:ind w:left="720" w:hanging="11"/>
        <w:contextualSpacing/>
        <w:jc w:val="both"/>
        <w:rPr>
          <w:rFonts w:ascii="Arial" w:hAnsi="Arial" w:cs="Arial"/>
          <w:sz w:val="22"/>
          <w:szCs w:val="22"/>
          <w:lang w:eastAsia="pl-PL"/>
        </w:rPr>
      </w:pPr>
      <w:r>
        <w:rPr>
          <w:rFonts w:ascii="Arial" w:hAnsi="Arial" w:cs="Arial"/>
          <w:sz w:val="22"/>
          <w:szCs w:val="22"/>
          <w:lang w:eastAsia="pl-PL"/>
        </w:rPr>
        <w:t>zmian spowodowanych warunkami geologicznymi, terenowymi (w szczególności przebiegiem urządzeń podziemnych, instalacji lub obiektów infrastrukturalnych), archeologicznymi, wodnymi itp., odmiennymi od przyjętych w dokumentacji projektowej, tj.: np.: wyższy poziom wody gruntowej, inny przebieg urządzenia podziemnego, podziemna komora, której nie ma w planach itp.),</w:t>
      </w:r>
    </w:p>
    <w:p w14:paraId="7CC843D2" w14:textId="77777777" w:rsidR="005B40DB" w:rsidRDefault="005B40DB" w:rsidP="005B40DB">
      <w:pPr>
        <w:keepLines/>
        <w:widowControl w:val="0"/>
        <w:ind w:left="720"/>
        <w:jc w:val="both"/>
        <w:rPr>
          <w:rFonts w:ascii="Arial" w:hAnsi="Arial" w:cs="Arial"/>
          <w:sz w:val="22"/>
          <w:szCs w:val="22"/>
          <w:lang w:eastAsia="pl-PL"/>
        </w:rPr>
      </w:pPr>
      <w:r>
        <w:rPr>
          <w:rFonts w:ascii="Arial" w:hAnsi="Arial" w:cs="Arial"/>
          <w:sz w:val="22"/>
          <w:szCs w:val="22"/>
          <w:lang w:eastAsia="pl-PL"/>
        </w:rPr>
        <w:t>W powyższych przypadkach termin wykonania Umowy może ulec odpowiedniej zmianie – jeżeli przy zachowaniu należytej staranności z uwzględnieniem profesjonalnego charakteru Wykonawcy nie można było uniknąć takiej zmiany,</w:t>
      </w:r>
    </w:p>
    <w:p w14:paraId="29DEBC03" w14:textId="77777777" w:rsidR="005B40DB" w:rsidRDefault="005B40DB" w:rsidP="005B40DB">
      <w:pPr>
        <w:numPr>
          <w:ilvl w:val="0"/>
          <w:numId w:val="31"/>
        </w:numPr>
        <w:ind w:left="720" w:hanging="294"/>
        <w:jc w:val="both"/>
        <w:rPr>
          <w:rFonts w:ascii="Arial" w:hAnsi="Arial" w:cs="Arial"/>
          <w:sz w:val="22"/>
          <w:szCs w:val="22"/>
          <w:lang w:eastAsia="pl-PL"/>
        </w:rPr>
      </w:pPr>
      <w:r>
        <w:rPr>
          <w:rFonts w:ascii="Arial" w:hAnsi="Arial" w:cs="Arial"/>
          <w:sz w:val="22"/>
          <w:szCs w:val="22"/>
          <w:lang w:eastAsia="pl-PL"/>
        </w:rPr>
        <w:t>Ograniczenie zakresu zamówienia, gdy rezygnacja z danej części jest korzystna dla Zamawiającego lub wynika z obiektywnie uzasadnionych przesłanek (np. zmiana dokumentacji projektowej, sposób zagospodarowania terenu).</w:t>
      </w:r>
    </w:p>
    <w:p w14:paraId="60DF8825" w14:textId="77777777" w:rsidR="005B40DB" w:rsidRDefault="005B40DB" w:rsidP="005B40DB">
      <w:pPr>
        <w:numPr>
          <w:ilvl w:val="0"/>
          <w:numId w:val="31"/>
        </w:numPr>
        <w:ind w:left="851" w:hanging="425"/>
        <w:jc w:val="both"/>
        <w:rPr>
          <w:rFonts w:ascii="Arial" w:hAnsi="Arial" w:cs="Arial"/>
          <w:sz w:val="22"/>
          <w:szCs w:val="22"/>
          <w:lang w:eastAsia="pl-PL"/>
        </w:rPr>
      </w:pPr>
      <w:r>
        <w:rPr>
          <w:rFonts w:ascii="Arial" w:hAnsi="Arial" w:cs="Arial"/>
          <w:sz w:val="22"/>
          <w:szCs w:val="22"/>
          <w:lang w:eastAsia="pl-PL"/>
        </w:rPr>
        <w:t>Roboty zamienne, jeżeli takie zmiany w szczególności:</w:t>
      </w:r>
    </w:p>
    <w:p w14:paraId="7A76D119" w14:textId="77777777" w:rsidR="005B40DB" w:rsidRDefault="005B40DB" w:rsidP="005B40DB">
      <w:pPr>
        <w:numPr>
          <w:ilvl w:val="0"/>
          <w:numId w:val="20"/>
        </w:numPr>
        <w:ind w:left="1134" w:hanging="425"/>
        <w:jc w:val="both"/>
        <w:rPr>
          <w:rFonts w:ascii="Arial" w:hAnsi="Arial" w:cs="Arial"/>
          <w:sz w:val="22"/>
          <w:szCs w:val="22"/>
          <w:lang w:eastAsia="pl-PL"/>
        </w:rPr>
      </w:pPr>
      <w:r>
        <w:rPr>
          <w:rFonts w:ascii="Arial" w:hAnsi="Arial" w:cs="Arial"/>
          <w:sz w:val="22"/>
          <w:szCs w:val="22"/>
          <w:lang w:eastAsia="pl-PL"/>
        </w:rPr>
        <w:t xml:space="preserve">zapewnią prawidłową realizację Umowy, </w:t>
      </w:r>
    </w:p>
    <w:p w14:paraId="3B40AE3C" w14:textId="77777777" w:rsidR="005B40DB" w:rsidRDefault="005B40DB" w:rsidP="005B40DB">
      <w:pPr>
        <w:numPr>
          <w:ilvl w:val="0"/>
          <w:numId w:val="20"/>
        </w:numPr>
        <w:ind w:left="1134" w:hanging="425"/>
        <w:jc w:val="both"/>
        <w:rPr>
          <w:rFonts w:ascii="Arial" w:hAnsi="Arial" w:cs="Arial"/>
          <w:sz w:val="22"/>
          <w:szCs w:val="22"/>
          <w:lang w:eastAsia="pl-PL"/>
        </w:rPr>
      </w:pPr>
      <w:r>
        <w:rPr>
          <w:rFonts w:ascii="Arial" w:hAnsi="Arial" w:cs="Arial"/>
          <w:sz w:val="22"/>
          <w:szCs w:val="22"/>
          <w:lang w:eastAsia="pl-PL"/>
        </w:rPr>
        <w:t xml:space="preserve">obniżą koszty wykonania robót lub eksploatacji obiektów stanowiących Przedmiot Umowy, </w:t>
      </w:r>
    </w:p>
    <w:p w14:paraId="3B68FAE8" w14:textId="0D049CC8" w:rsidR="005B40DB" w:rsidRDefault="005B40DB" w:rsidP="005B40DB">
      <w:pPr>
        <w:numPr>
          <w:ilvl w:val="0"/>
          <w:numId w:val="20"/>
        </w:numPr>
        <w:ind w:left="1134" w:hanging="425"/>
        <w:jc w:val="both"/>
        <w:rPr>
          <w:rFonts w:ascii="Arial" w:hAnsi="Arial" w:cs="Arial"/>
          <w:sz w:val="22"/>
          <w:szCs w:val="22"/>
          <w:lang w:eastAsia="pl-PL"/>
        </w:rPr>
      </w:pPr>
      <w:r>
        <w:rPr>
          <w:rFonts w:ascii="Arial" w:hAnsi="Arial" w:cs="Arial"/>
          <w:sz w:val="22"/>
          <w:szCs w:val="22"/>
          <w:lang w:eastAsia="pl-PL"/>
        </w:rPr>
        <w:t xml:space="preserve">zapewnią optymalne parametry techniczne lub podniosą standard jakości robót </w:t>
      </w:r>
      <w:r w:rsidR="00F365D2">
        <w:rPr>
          <w:rFonts w:ascii="Arial" w:hAnsi="Arial" w:cs="Arial"/>
          <w:sz w:val="22"/>
          <w:szCs w:val="22"/>
          <w:lang w:eastAsia="pl-PL"/>
        </w:rPr>
        <w:t xml:space="preserve">              </w:t>
      </w:r>
      <w:r>
        <w:rPr>
          <w:rFonts w:ascii="Arial" w:hAnsi="Arial" w:cs="Arial"/>
          <w:sz w:val="22"/>
          <w:szCs w:val="22"/>
          <w:lang w:eastAsia="pl-PL"/>
        </w:rPr>
        <w:t>i obiektów stanowiących Przedmiot Umowy,</w:t>
      </w:r>
    </w:p>
    <w:p w14:paraId="456E5838" w14:textId="77777777" w:rsidR="005B40DB" w:rsidRDefault="005B40DB" w:rsidP="005B40DB">
      <w:pPr>
        <w:numPr>
          <w:ilvl w:val="0"/>
          <w:numId w:val="20"/>
        </w:numPr>
        <w:ind w:left="1134" w:hanging="425"/>
        <w:jc w:val="both"/>
        <w:rPr>
          <w:rFonts w:ascii="Arial" w:hAnsi="Arial" w:cs="Arial"/>
          <w:sz w:val="22"/>
          <w:szCs w:val="22"/>
          <w:lang w:eastAsia="pl-PL"/>
        </w:rPr>
      </w:pPr>
      <w:r>
        <w:rPr>
          <w:rFonts w:ascii="Arial" w:hAnsi="Arial" w:cs="Arial"/>
          <w:sz w:val="22"/>
          <w:szCs w:val="22"/>
          <w:lang w:eastAsia="pl-PL"/>
        </w:rPr>
        <w:t>będą wynikały ze sposobu zagospodarowania terenu,</w:t>
      </w:r>
    </w:p>
    <w:p w14:paraId="353B3031" w14:textId="77777777" w:rsidR="005B40DB" w:rsidRDefault="005B40DB" w:rsidP="005B40DB">
      <w:pPr>
        <w:numPr>
          <w:ilvl w:val="0"/>
          <w:numId w:val="20"/>
        </w:numPr>
        <w:ind w:left="1134" w:hanging="425"/>
        <w:jc w:val="both"/>
        <w:rPr>
          <w:rFonts w:ascii="Arial" w:hAnsi="Arial" w:cs="Arial"/>
          <w:sz w:val="22"/>
          <w:szCs w:val="22"/>
          <w:lang w:eastAsia="pl-PL"/>
        </w:rPr>
      </w:pPr>
      <w:r>
        <w:rPr>
          <w:rFonts w:ascii="Arial" w:hAnsi="Arial" w:cs="Arial"/>
          <w:sz w:val="22"/>
          <w:szCs w:val="22"/>
          <w:lang w:eastAsia="pl-PL"/>
        </w:rPr>
        <w:t>będą wynikały z konieczności zmiany dokumentacji projektowej,</w:t>
      </w:r>
    </w:p>
    <w:p w14:paraId="3AB48518" w14:textId="77777777" w:rsidR="005B40DB" w:rsidRDefault="005B40DB" w:rsidP="005B40DB">
      <w:pPr>
        <w:numPr>
          <w:ilvl w:val="0"/>
          <w:numId w:val="20"/>
        </w:numPr>
        <w:ind w:left="1134" w:hanging="425"/>
        <w:jc w:val="both"/>
        <w:rPr>
          <w:rFonts w:ascii="Arial" w:hAnsi="Arial" w:cs="Arial"/>
          <w:sz w:val="22"/>
          <w:szCs w:val="22"/>
          <w:lang w:eastAsia="pl-PL"/>
        </w:rPr>
      </w:pPr>
      <w:r>
        <w:rPr>
          <w:rFonts w:ascii="Arial" w:hAnsi="Arial" w:cs="Arial"/>
          <w:sz w:val="22"/>
          <w:szCs w:val="22"/>
          <w:lang w:eastAsia="pl-PL"/>
        </w:rPr>
        <w:t xml:space="preserve">przyniosą inne, wymierne korzyści dla Zamawiającego, </w:t>
      </w:r>
    </w:p>
    <w:p w14:paraId="3A62B386" w14:textId="77777777" w:rsidR="005B40DB" w:rsidRDefault="005B40DB" w:rsidP="005B40DB">
      <w:pPr>
        <w:numPr>
          <w:ilvl w:val="0"/>
          <w:numId w:val="31"/>
        </w:numPr>
        <w:ind w:left="720" w:hanging="294"/>
        <w:jc w:val="both"/>
        <w:rPr>
          <w:rFonts w:ascii="Arial" w:hAnsi="Arial" w:cs="Arial"/>
          <w:sz w:val="22"/>
          <w:szCs w:val="22"/>
          <w:lang w:eastAsia="pl-PL"/>
        </w:rPr>
      </w:pPr>
      <w:r>
        <w:rPr>
          <w:rFonts w:ascii="Arial" w:hAnsi="Arial" w:cs="Arial"/>
          <w:sz w:val="22"/>
          <w:szCs w:val="22"/>
          <w:lang w:eastAsia="pl-PL"/>
        </w:rPr>
        <w:t xml:space="preserve">obniżenie </w:t>
      </w:r>
      <w:r>
        <w:rPr>
          <w:rFonts w:ascii="Arial" w:hAnsi="Arial" w:cs="Arial"/>
          <w:bCs/>
          <w:iCs/>
          <w:sz w:val="22"/>
          <w:szCs w:val="22"/>
          <w:lang w:eastAsia="pl-PL"/>
        </w:rPr>
        <w:t xml:space="preserve">wynagrodzenia z uwagi na zmianę lub ograniczenie faktycznego zakresu realizacji Umowy, w szczególności w wyniku okoliczności o których mowa w </w:t>
      </w:r>
      <w:r>
        <w:rPr>
          <w:rFonts w:ascii="Arial" w:hAnsi="Arial" w:cs="Arial"/>
          <w:iCs/>
          <w:sz w:val="22"/>
          <w:szCs w:val="22"/>
          <w:lang w:eastAsia="pl-PL"/>
        </w:rPr>
        <w:t>ust. 1 pkt 2) i 3) niniejszego paragrafu,</w:t>
      </w:r>
    </w:p>
    <w:p w14:paraId="778DF24B" w14:textId="56889694" w:rsidR="005B40DB" w:rsidRDefault="005B40DB" w:rsidP="005B40DB">
      <w:pPr>
        <w:numPr>
          <w:ilvl w:val="0"/>
          <w:numId w:val="45"/>
        </w:numPr>
        <w:jc w:val="both"/>
        <w:rPr>
          <w:rFonts w:ascii="Arial" w:hAnsi="Arial" w:cs="Arial"/>
          <w:sz w:val="22"/>
          <w:szCs w:val="22"/>
          <w:lang w:eastAsia="pl-PL"/>
        </w:rPr>
      </w:pPr>
      <w:r>
        <w:rPr>
          <w:rFonts w:ascii="Arial" w:hAnsi="Arial" w:cs="Arial"/>
          <w:sz w:val="22"/>
          <w:szCs w:val="22"/>
          <w:lang w:eastAsia="pl-PL"/>
        </w:rPr>
        <w:t xml:space="preserve">Roboty zamienne mogą być realizowane wyłącznie po uzyskaniu pisemnej zgody Zamawiającego pod rygorem nieważności, poprzedzonej uzasadnionym pisemnym zgłoszeniem przez Wykonawcę zakresu robót zamiennych. Dopuszczalne są roboty zamienne wynikające ze sposobu zagospodarowania terenu, konieczności zmian </w:t>
      </w:r>
      <w:r w:rsidR="00F365D2">
        <w:rPr>
          <w:rFonts w:ascii="Arial" w:hAnsi="Arial" w:cs="Arial"/>
          <w:sz w:val="22"/>
          <w:szCs w:val="22"/>
          <w:lang w:eastAsia="pl-PL"/>
        </w:rPr>
        <w:t xml:space="preserve">                       </w:t>
      </w:r>
      <w:r>
        <w:rPr>
          <w:rFonts w:ascii="Arial" w:hAnsi="Arial" w:cs="Arial"/>
          <w:sz w:val="22"/>
          <w:szCs w:val="22"/>
          <w:lang w:eastAsia="pl-PL"/>
        </w:rPr>
        <w:t xml:space="preserve">w dokumentacji projektowej oraz w zakresie zmian materiałów, technologii, urządzeń na materiały, technologie i urządzenia spełniające parametry techniczne lub na materiały, technologie i urządzenia o wyższych parametrach niż określone </w:t>
      </w:r>
      <w:r>
        <w:rPr>
          <w:rFonts w:ascii="Arial" w:hAnsi="Arial" w:cs="Arial"/>
          <w:sz w:val="22"/>
          <w:szCs w:val="22"/>
          <w:lang w:eastAsia="pl-PL"/>
        </w:rPr>
        <w:br/>
        <w:t xml:space="preserve">w specyfikacji warunków zamówienia, dokumentacji technicznej i ofercie Wykonawcy. </w:t>
      </w:r>
    </w:p>
    <w:p w14:paraId="1B95268D" w14:textId="77777777" w:rsidR="005B40DB" w:rsidRDefault="005B40DB" w:rsidP="005B40DB">
      <w:pPr>
        <w:numPr>
          <w:ilvl w:val="0"/>
          <w:numId w:val="45"/>
        </w:numPr>
        <w:jc w:val="both"/>
        <w:rPr>
          <w:rFonts w:ascii="Arial" w:hAnsi="Arial" w:cs="Arial"/>
          <w:sz w:val="22"/>
          <w:szCs w:val="22"/>
          <w:lang w:eastAsia="pl-PL"/>
        </w:rPr>
      </w:pPr>
      <w:r>
        <w:rPr>
          <w:rFonts w:ascii="Arial" w:hAnsi="Arial" w:cs="Arial"/>
          <w:sz w:val="22"/>
          <w:szCs w:val="22"/>
          <w:lang w:eastAsia="pl-PL"/>
        </w:rPr>
        <w:t>Dopuszczalne są zmiany Umowy w zakresie osób i adresów w niej wskazanych.</w:t>
      </w:r>
    </w:p>
    <w:p w14:paraId="43F4BA13" w14:textId="120092B6" w:rsidR="005B40DB" w:rsidRDefault="005B40DB" w:rsidP="005B40DB">
      <w:pPr>
        <w:numPr>
          <w:ilvl w:val="0"/>
          <w:numId w:val="45"/>
        </w:numPr>
        <w:jc w:val="both"/>
        <w:rPr>
          <w:rFonts w:ascii="Arial" w:hAnsi="Arial" w:cs="Arial"/>
          <w:sz w:val="22"/>
          <w:szCs w:val="22"/>
          <w:lang w:eastAsia="pl-PL"/>
        </w:rPr>
      </w:pPr>
      <w:r>
        <w:rPr>
          <w:rFonts w:ascii="Arial" w:hAnsi="Arial" w:cs="Arial"/>
          <w:sz w:val="22"/>
          <w:szCs w:val="22"/>
          <w:lang w:eastAsia="pl-PL"/>
        </w:rPr>
        <w:t xml:space="preserve">W przypadku zmiany albo rezygnacji z podwykonawcy – jeżeli dotyczy ona podmiotu, na którego zasoby Wykonawca powoływał się, na zasadach określonych w art. 118 ustawy Prawo zamówień publicznych, w celu wykazania spełniania warunków udziału </w:t>
      </w:r>
      <w:r w:rsidR="00F365D2">
        <w:rPr>
          <w:rFonts w:ascii="Arial" w:hAnsi="Arial" w:cs="Arial"/>
          <w:sz w:val="22"/>
          <w:szCs w:val="22"/>
          <w:lang w:eastAsia="pl-PL"/>
        </w:rPr>
        <w:t xml:space="preserve">                       </w:t>
      </w:r>
      <w:r>
        <w:rPr>
          <w:rFonts w:ascii="Arial" w:hAnsi="Arial" w:cs="Arial"/>
          <w:sz w:val="22"/>
          <w:szCs w:val="22"/>
          <w:lang w:eastAsia="pl-PL"/>
        </w:rPr>
        <w:t xml:space="preserve">w postępowaniu, o których mowa w art.  57 tej ustawy, Wykonawca jest obowiązany wykazać Zamawiającemu, iż proponowany inny podwykonawca lub Wykonawca samodzielnie spełnia je w stopniu nie mniejszym, niż wymagany w trakcie postępowania </w:t>
      </w:r>
      <w:r w:rsidR="00F365D2">
        <w:rPr>
          <w:rFonts w:ascii="Arial" w:hAnsi="Arial" w:cs="Arial"/>
          <w:sz w:val="22"/>
          <w:szCs w:val="22"/>
          <w:lang w:eastAsia="pl-PL"/>
        </w:rPr>
        <w:t xml:space="preserve"> </w:t>
      </w:r>
      <w:r>
        <w:rPr>
          <w:rFonts w:ascii="Arial" w:hAnsi="Arial" w:cs="Arial"/>
          <w:sz w:val="22"/>
          <w:szCs w:val="22"/>
          <w:lang w:eastAsia="pl-PL"/>
        </w:rPr>
        <w:t>o udzielenie zamówienia.</w:t>
      </w:r>
    </w:p>
    <w:p w14:paraId="1E93565A" w14:textId="77777777" w:rsidR="005B40DB" w:rsidRDefault="005B40DB" w:rsidP="005B40DB">
      <w:pPr>
        <w:numPr>
          <w:ilvl w:val="0"/>
          <w:numId w:val="45"/>
        </w:numPr>
        <w:jc w:val="both"/>
        <w:rPr>
          <w:rFonts w:ascii="Arial" w:hAnsi="Arial" w:cs="Arial"/>
          <w:sz w:val="22"/>
          <w:szCs w:val="22"/>
          <w:lang w:eastAsia="pl-PL"/>
        </w:rPr>
      </w:pPr>
      <w:r>
        <w:rPr>
          <w:rFonts w:ascii="Arial" w:hAnsi="Arial" w:cs="Arial"/>
          <w:sz w:val="22"/>
          <w:szCs w:val="22"/>
          <w:lang w:eastAsia="pl-PL"/>
        </w:rPr>
        <w:t>Dopuszczalna jest zmiana osób wskazanych w ofercie na inne, spełniające wszystkie warunki określone w specyfikacji warunków zamówienia.</w:t>
      </w:r>
    </w:p>
    <w:p w14:paraId="1564804E" w14:textId="77777777" w:rsidR="005B40DB" w:rsidRDefault="005B40DB" w:rsidP="005B40DB">
      <w:pPr>
        <w:numPr>
          <w:ilvl w:val="0"/>
          <w:numId w:val="45"/>
        </w:numPr>
        <w:jc w:val="both"/>
        <w:rPr>
          <w:rFonts w:ascii="Arial" w:hAnsi="Arial" w:cs="Arial"/>
          <w:b/>
          <w:sz w:val="22"/>
          <w:szCs w:val="22"/>
          <w:lang w:eastAsia="pl-PL"/>
        </w:rPr>
      </w:pPr>
      <w:r>
        <w:rPr>
          <w:rFonts w:ascii="Arial" w:hAnsi="Arial" w:cs="Arial"/>
          <w:sz w:val="22"/>
          <w:szCs w:val="22"/>
          <w:lang w:eastAsia="pl-PL"/>
        </w:rPr>
        <w:t>Wszelkie zmiany Umowy wymagają dla swojej ważności formy pisemnej pod rygorem nieważności.</w:t>
      </w:r>
    </w:p>
    <w:p w14:paraId="4B9B005C" w14:textId="4BF322E1" w:rsidR="005B40DB" w:rsidDel="008C5062" w:rsidRDefault="005B40DB" w:rsidP="005B40DB">
      <w:pPr>
        <w:jc w:val="center"/>
        <w:rPr>
          <w:del w:id="4" w:author="Estera Urbaniak" w:date="2025-10-08T13:46:00Z" w16du:dateUtc="2025-10-08T11:46:00Z"/>
          <w:rFonts w:ascii="Arial" w:hAnsi="Arial" w:cs="Arial"/>
          <w:b/>
          <w:sz w:val="22"/>
          <w:szCs w:val="22"/>
          <w:lang w:eastAsia="pl-PL"/>
        </w:rPr>
      </w:pPr>
    </w:p>
    <w:p w14:paraId="1469A2F7" w14:textId="77777777" w:rsidR="005B40DB" w:rsidRDefault="005B40DB" w:rsidP="005B40DB">
      <w:pPr>
        <w:jc w:val="center"/>
        <w:rPr>
          <w:rFonts w:ascii="Arial" w:hAnsi="Arial" w:cs="Arial"/>
          <w:sz w:val="22"/>
          <w:szCs w:val="22"/>
          <w:lang w:eastAsia="pl-PL"/>
        </w:rPr>
      </w:pPr>
      <w:r>
        <w:rPr>
          <w:rFonts w:ascii="Arial" w:hAnsi="Arial" w:cs="Arial"/>
          <w:b/>
          <w:sz w:val="22"/>
          <w:szCs w:val="22"/>
          <w:lang w:eastAsia="pl-PL"/>
        </w:rPr>
        <w:t>§ 10</w:t>
      </w:r>
    </w:p>
    <w:p w14:paraId="339D9388" w14:textId="77777777" w:rsidR="005B40DB" w:rsidRDefault="005B40DB" w:rsidP="005B40DB">
      <w:pPr>
        <w:jc w:val="both"/>
        <w:rPr>
          <w:rFonts w:ascii="Arial" w:hAnsi="Arial" w:cs="Arial"/>
          <w:sz w:val="22"/>
          <w:szCs w:val="22"/>
          <w:lang w:eastAsia="pl-PL"/>
        </w:rPr>
      </w:pPr>
      <w:r>
        <w:rPr>
          <w:rFonts w:ascii="Arial" w:hAnsi="Arial" w:cs="Arial"/>
          <w:sz w:val="22"/>
          <w:szCs w:val="22"/>
          <w:lang w:eastAsia="pl-PL"/>
        </w:rPr>
        <w:t>1. Wykonawca  zapłaci  Zamawiającemu  karę  umowną:</w:t>
      </w:r>
    </w:p>
    <w:p w14:paraId="3F318BEB" w14:textId="77777777" w:rsidR="005B40DB" w:rsidRDefault="005B40DB" w:rsidP="005B40DB">
      <w:pPr>
        <w:numPr>
          <w:ilvl w:val="0"/>
          <w:numId w:val="26"/>
        </w:numPr>
        <w:jc w:val="both"/>
        <w:rPr>
          <w:rFonts w:ascii="Arial" w:hAnsi="Arial" w:cs="Arial"/>
          <w:sz w:val="22"/>
          <w:szCs w:val="22"/>
          <w:lang w:eastAsia="pl-PL"/>
        </w:rPr>
      </w:pPr>
      <w:r>
        <w:rPr>
          <w:rFonts w:ascii="Arial" w:hAnsi="Arial" w:cs="Arial"/>
          <w:sz w:val="22"/>
          <w:szCs w:val="22"/>
          <w:lang w:eastAsia="pl-PL"/>
        </w:rPr>
        <w:t>za  odstąpienie  od  umowy  z  przyczyn  leżących po stronie Wykonawcy w  wysokości  10 %  wynagrodzenia  umownego brutto,</w:t>
      </w:r>
    </w:p>
    <w:p w14:paraId="6AD18318" w14:textId="77777777" w:rsidR="005B40DB" w:rsidRDefault="005B40DB" w:rsidP="005B40DB">
      <w:pPr>
        <w:numPr>
          <w:ilvl w:val="0"/>
          <w:numId w:val="26"/>
        </w:numPr>
        <w:jc w:val="both"/>
        <w:rPr>
          <w:rFonts w:ascii="Arial" w:hAnsi="Arial" w:cs="Arial"/>
          <w:sz w:val="22"/>
          <w:szCs w:val="22"/>
          <w:lang w:eastAsia="pl-PL"/>
        </w:rPr>
      </w:pPr>
      <w:r>
        <w:rPr>
          <w:rFonts w:ascii="Arial" w:hAnsi="Arial" w:cs="Arial"/>
          <w:sz w:val="22"/>
          <w:szCs w:val="22"/>
          <w:lang w:eastAsia="pl-PL"/>
        </w:rPr>
        <w:t>za  zwłokę  w wykonaniu umowy – w wysokości  0,1 %  wynagrodzenia umownego brutto za  każdy dzień  zwłoki ;</w:t>
      </w:r>
    </w:p>
    <w:p w14:paraId="029F2FED" w14:textId="77777777" w:rsidR="005B40DB" w:rsidRDefault="005B40DB" w:rsidP="005B40DB">
      <w:pPr>
        <w:numPr>
          <w:ilvl w:val="0"/>
          <w:numId w:val="26"/>
        </w:numPr>
        <w:jc w:val="both"/>
        <w:rPr>
          <w:rFonts w:ascii="Arial" w:hAnsi="Arial" w:cs="Arial"/>
          <w:sz w:val="22"/>
          <w:szCs w:val="22"/>
          <w:lang w:eastAsia="pl-PL"/>
        </w:rPr>
      </w:pPr>
      <w:r>
        <w:rPr>
          <w:rFonts w:ascii="Arial" w:hAnsi="Arial" w:cs="Arial"/>
          <w:sz w:val="22"/>
          <w:szCs w:val="22"/>
          <w:lang w:eastAsia="pl-PL"/>
        </w:rPr>
        <w:t>za zwłokę w  usunięciu  wad  stwierdzonych  przy  odbiorze lub w ramach rękojmi lub gwarancji w  wysokości  0,1 %  wynagrodzenia umownego brutto za  każdy  dzień  zwłoki ,</w:t>
      </w:r>
    </w:p>
    <w:p w14:paraId="2FFE427C" w14:textId="77777777" w:rsidR="005B40DB" w:rsidRDefault="005B40DB" w:rsidP="005B40DB">
      <w:pPr>
        <w:numPr>
          <w:ilvl w:val="0"/>
          <w:numId w:val="26"/>
        </w:numPr>
        <w:jc w:val="both"/>
        <w:rPr>
          <w:rFonts w:ascii="Arial" w:hAnsi="Arial" w:cs="Arial"/>
          <w:sz w:val="22"/>
          <w:szCs w:val="22"/>
          <w:lang w:eastAsia="pl-PL"/>
        </w:rPr>
      </w:pPr>
      <w:r>
        <w:rPr>
          <w:rFonts w:ascii="Arial" w:hAnsi="Arial" w:cs="Arial"/>
          <w:sz w:val="22"/>
          <w:szCs w:val="22"/>
          <w:lang w:eastAsia="pl-PL"/>
        </w:rPr>
        <w:t>za każdy przypadek braku zapłaty lub nieterminowej zapłaty należnego podwykonawcy lub dalszemu podwykonawcy wymagalnego wynagrodzenia – w wysokości 0,2 % wynagrodzenia umownego brutto;</w:t>
      </w:r>
    </w:p>
    <w:p w14:paraId="4849490B" w14:textId="77777777" w:rsidR="005B40DB" w:rsidRDefault="005B40DB" w:rsidP="005B40DB">
      <w:pPr>
        <w:numPr>
          <w:ilvl w:val="0"/>
          <w:numId w:val="26"/>
        </w:numPr>
        <w:jc w:val="both"/>
        <w:rPr>
          <w:rFonts w:ascii="Arial" w:hAnsi="Arial" w:cs="Arial"/>
          <w:sz w:val="22"/>
          <w:szCs w:val="22"/>
          <w:lang w:eastAsia="pl-PL"/>
        </w:rPr>
      </w:pPr>
      <w:r>
        <w:rPr>
          <w:rFonts w:ascii="Arial" w:hAnsi="Arial" w:cs="Arial"/>
          <w:sz w:val="22"/>
          <w:szCs w:val="22"/>
          <w:lang w:eastAsia="pl-PL"/>
        </w:rPr>
        <w:t>w przypadku nieprzedłożenia w terminie przez Wykonawcę do zaakceptowania projektu umowy o podwykonawstwo (lub dalsze podwykonawstwo), której przedmiotem są roboty budowlane, lub projektu jej zmiany – w  wysokości  0,02 %  wynagrodzenia umownego brutto – za  każdy dzień   zwłoki;</w:t>
      </w:r>
    </w:p>
    <w:p w14:paraId="3E840C1B" w14:textId="77777777" w:rsidR="005B40DB" w:rsidRDefault="005B40DB" w:rsidP="005B40DB">
      <w:pPr>
        <w:numPr>
          <w:ilvl w:val="0"/>
          <w:numId w:val="26"/>
        </w:numPr>
        <w:jc w:val="both"/>
        <w:rPr>
          <w:rFonts w:ascii="Arial" w:hAnsi="Arial" w:cs="Arial"/>
          <w:sz w:val="22"/>
          <w:szCs w:val="22"/>
          <w:lang w:eastAsia="pl-PL"/>
        </w:rPr>
      </w:pPr>
      <w:r>
        <w:rPr>
          <w:rFonts w:ascii="Arial" w:hAnsi="Arial" w:cs="Arial"/>
          <w:sz w:val="22"/>
          <w:szCs w:val="22"/>
          <w:lang w:eastAsia="pl-PL"/>
        </w:rPr>
        <w:t xml:space="preserve">w przypadku nieprzedłożenia przez Wykonawcę poświadczonej za zgodność </w:t>
      </w:r>
      <w:r>
        <w:rPr>
          <w:rFonts w:ascii="Arial" w:hAnsi="Arial" w:cs="Arial"/>
          <w:sz w:val="22"/>
          <w:szCs w:val="22"/>
          <w:lang w:eastAsia="pl-PL"/>
        </w:rPr>
        <w:br/>
        <w:t>z oryginałem kopii umowy o podwykonawstwo lub jej zmiany – w  wysokości  0,02 %  wynagrodzenia umownego brutto za  każdy dzień   zwłoki;</w:t>
      </w:r>
    </w:p>
    <w:p w14:paraId="6AD12ADE" w14:textId="77777777" w:rsidR="005B40DB" w:rsidRDefault="005B40DB" w:rsidP="005B40DB">
      <w:pPr>
        <w:numPr>
          <w:ilvl w:val="0"/>
          <w:numId w:val="26"/>
        </w:numPr>
        <w:jc w:val="both"/>
        <w:rPr>
          <w:rFonts w:ascii="Arial" w:hAnsi="Arial" w:cs="Arial"/>
          <w:sz w:val="22"/>
          <w:szCs w:val="22"/>
        </w:rPr>
      </w:pPr>
      <w:r>
        <w:rPr>
          <w:rFonts w:ascii="Arial" w:hAnsi="Arial" w:cs="Arial"/>
          <w:sz w:val="22"/>
          <w:szCs w:val="22"/>
          <w:lang w:eastAsia="pl-PL"/>
        </w:rPr>
        <w:t>za każdy przypadek braku zmiany umowy o podwykonawstwo w zakresie terminu zapłaty (w przypadku gdy będzie dłuższy niż wskazany w § 12. ust. 2.) – w wysokości 0,2 % wynagrodzenia umownego brutto;</w:t>
      </w:r>
    </w:p>
    <w:p w14:paraId="7566764A" w14:textId="77777777" w:rsidR="005B40DB" w:rsidRDefault="005B40DB" w:rsidP="005B40DB">
      <w:pPr>
        <w:numPr>
          <w:ilvl w:val="0"/>
          <w:numId w:val="26"/>
        </w:numPr>
        <w:jc w:val="both"/>
        <w:rPr>
          <w:rFonts w:ascii="Arial" w:hAnsi="Arial" w:cs="Arial"/>
          <w:sz w:val="22"/>
          <w:szCs w:val="22"/>
          <w:lang w:eastAsia="pl-PL"/>
        </w:rPr>
      </w:pPr>
      <w:r>
        <w:rPr>
          <w:rFonts w:ascii="Arial" w:hAnsi="Arial" w:cs="Arial"/>
          <w:sz w:val="22"/>
          <w:szCs w:val="22"/>
        </w:rPr>
        <w:t xml:space="preserve">za niewykonanie obowiązku  wskazanego  w § 4 ust. </w:t>
      </w:r>
      <w:r>
        <w:rPr>
          <w:rFonts w:ascii="Arial" w:hAnsi="Arial" w:cs="Arial"/>
          <w:color w:val="000000"/>
          <w:sz w:val="22"/>
          <w:szCs w:val="22"/>
        </w:rPr>
        <w:t>1</w:t>
      </w:r>
      <w:r>
        <w:rPr>
          <w:rFonts w:ascii="Arial" w:hAnsi="Arial" w:cs="Arial"/>
          <w:sz w:val="22"/>
          <w:szCs w:val="22"/>
        </w:rPr>
        <w:t xml:space="preserve"> lub 3 – w  wysokości  </w:t>
      </w:r>
      <w:r>
        <w:rPr>
          <w:rFonts w:ascii="Arial" w:hAnsi="Arial" w:cs="Arial"/>
          <w:color w:val="000000"/>
          <w:sz w:val="22"/>
          <w:szCs w:val="22"/>
        </w:rPr>
        <w:t>0,01</w:t>
      </w:r>
      <w:r>
        <w:rPr>
          <w:rFonts w:ascii="Arial" w:hAnsi="Arial" w:cs="Arial"/>
          <w:sz w:val="22"/>
          <w:szCs w:val="22"/>
        </w:rPr>
        <w:t xml:space="preserve"> %  wynagrodzenia umownego brutto za  każdy </w:t>
      </w:r>
      <w:r>
        <w:rPr>
          <w:rFonts w:ascii="Arial" w:hAnsi="Arial" w:cs="Arial"/>
          <w:color w:val="000000"/>
          <w:sz w:val="22"/>
          <w:szCs w:val="22"/>
        </w:rPr>
        <w:t>przypadek.</w:t>
      </w:r>
    </w:p>
    <w:p w14:paraId="76D4E798" w14:textId="77777777" w:rsidR="005B40DB" w:rsidRDefault="005B40DB" w:rsidP="005B40DB">
      <w:pPr>
        <w:numPr>
          <w:ilvl w:val="0"/>
          <w:numId w:val="25"/>
        </w:numPr>
        <w:tabs>
          <w:tab w:val="left" w:pos="360"/>
        </w:tabs>
        <w:ind w:left="360"/>
        <w:jc w:val="both"/>
        <w:rPr>
          <w:rFonts w:ascii="Arial" w:hAnsi="Arial" w:cs="Arial"/>
          <w:sz w:val="22"/>
          <w:szCs w:val="22"/>
          <w:lang w:eastAsia="pl-PL"/>
        </w:rPr>
      </w:pPr>
      <w:r>
        <w:rPr>
          <w:rFonts w:ascii="Arial" w:hAnsi="Arial" w:cs="Arial"/>
          <w:sz w:val="22"/>
          <w:szCs w:val="22"/>
          <w:lang w:eastAsia="pl-PL"/>
        </w:rPr>
        <w:t>Wykonawca wyraża zgodę na potrącenie kar umownych z przysługującego mu wynagrodzenia.</w:t>
      </w:r>
    </w:p>
    <w:p w14:paraId="60C5B604" w14:textId="77777777" w:rsidR="005B40DB" w:rsidRDefault="005B40DB" w:rsidP="005B40DB">
      <w:pPr>
        <w:numPr>
          <w:ilvl w:val="0"/>
          <w:numId w:val="25"/>
        </w:numPr>
        <w:tabs>
          <w:tab w:val="left" w:pos="360"/>
        </w:tabs>
        <w:ind w:left="360"/>
        <w:jc w:val="both"/>
        <w:rPr>
          <w:rFonts w:ascii="Arial" w:hAnsi="Arial" w:cs="Arial"/>
          <w:sz w:val="22"/>
          <w:szCs w:val="22"/>
          <w:lang w:eastAsia="pl-PL"/>
        </w:rPr>
      </w:pPr>
      <w:r>
        <w:rPr>
          <w:rFonts w:ascii="Arial" w:hAnsi="Arial" w:cs="Arial"/>
          <w:sz w:val="22"/>
          <w:szCs w:val="22"/>
          <w:lang w:eastAsia="pl-PL"/>
        </w:rPr>
        <w:t>Zamawiający ma prawo dochodzić odszkodowania uzupełniającego na zasadach Kodeksu Cywilnego, jeżeli szkoda przewyższy wysokość kar umownych.</w:t>
      </w:r>
    </w:p>
    <w:p w14:paraId="1BE4A4C7" w14:textId="77777777" w:rsidR="005B40DB" w:rsidRDefault="005B40DB" w:rsidP="005B40DB">
      <w:pPr>
        <w:numPr>
          <w:ilvl w:val="0"/>
          <w:numId w:val="25"/>
        </w:numPr>
        <w:tabs>
          <w:tab w:val="left" w:pos="360"/>
        </w:tabs>
        <w:ind w:left="360"/>
        <w:jc w:val="both"/>
        <w:rPr>
          <w:rFonts w:ascii="Arial" w:hAnsi="Arial" w:cs="Arial"/>
          <w:b/>
          <w:sz w:val="22"/>
          <w:szCs w:val="22"/>
          <w:lang w:eastAsia="pl-PL"/>
        </w:rPr>
      </w:pPr>
      <w:r>
        <w:rPr>
          <w:rFonts w:ascii="Arial" w:hAnsi="Arial" w:cs="Arial"/>
          <w:sz w:val="22"/>
          <w:szCs w:val="22"/>
          <w:lang w:eastAsia="pl-PL"/>
        </w:rPr>
        <w:t xml:space="preserve">Łączna maksymalna wysokość kar umownych, której może dochodzić Zamawiający od Wykonawcy, nie może przekroczyć  20 % wynagrodzenia umownego brutto. </w:t>
      </w:r>
    </w:p>
    <w:p w14:paraId="59078B55" w14:textId="77777777" w:rsidR="005B40DB" w:rsidRDefault="005B40DB" w:rsidP="00A70573">
      <w:pPr>
        <w:rPr>
          <w:rFonts w:ascii="Arial" w:hAnsi="Arial" w:cs="Arial"/>
          <w:b/>
          <w:sz w:val="22"/>
          <w:szCs w:val="22"/>
          <w:lang w:eastAsia="pl-PL"/>
        </w:rPr>
      </w:pPr>
    </w:p>
    <w:p w14:paraId="11791ECA" w14:textId="77777777" w:rsidR="005B40DB" w:rsidRDefault="005B40DB" w:rsidP="005B40DB">
      <w:pPr>
        <w:jc w:val="center"/>
        <w:rPr>
          <w:rFonts w:ascii="Arial" w:hAnsi="Arial" w:cs="Arial"/>
          <w:b/>
          <w:sz w:val="22"/>
          <w:szCs w:val="22"/>
          <w:lang w:eastAsia="pl-PL"/>
        </w:rPr>
      </w:pPr>
    </w:p>
    <w:p w14:paraId="6E9ED5DD" w14:textId="77777777" w:rsidR="005B40DB" w:rsidRDefault="005B40DB" w:rsidP="005B40DB">
      <w:pPr>
        <w:jc w:val="center"/>
        <w:rPr>
          <w:rFonts w:ascii="Arial" w:hAnsi="Arial" w:cs="Arial"/>
          <w:sz w:val="22"/>
          <w:szCs w:val="22"/>
          <w:lang w:eastAsia="pl-PL"/>
        </w:rPr>
      </w:pPr>
      <w:r>
        <w:rPr>
          <w:rFonts w:ascii="Arial" w:hAnsi="Arial" w:cs="Arial"/>
          <w:b/>
          <w:sz w:val="22"/>
          <w:szCs w:val="22"/>
          <w:lang w:eastAsia="pl-PL"/>
        </w:rPr>
        <w:t>§ 11</w:t>
      </w:r>
    </w:p>
    <w:p w14:paraId="5E7F7F1C" w14:textId="77777777" w:rsidR="005B40DB" w:rsidRDefault="005B40DB" w:rsidP="005B40DB">
      <w:pPr>
        <w:numPr>
          <w:ilvl w:val="0"/>
          <w:numId w:val="41"/>
        </w:numPr>
        <w:suppressAutoHyphens w:val="0"/>
        <w:ind w:left="360"/>
        <w:jc w:val="both"/>
        <w:rPr>
          <w:rFonts w:ascii="Arial" w:hAnsi="Arial" w:cs="Arial"/>
          <w:sz w:val="22"/>
          <w:szCs w:val="22"/>
          <w:lang w:eastAsia="pl-PL"/>
        </w:rPr>
      </w:pPr>
      <w:r>
        <w:rPr>
          <w:rFonts w:ascii="Arial" w:hAnsi="Arial" w:cs="Arial"/>
          <w:sz w:val="22"/>
          <w:szCs w:val="22"/>
          <w:lang w:eastAsia="pl-PL"/>
        </w:rPr>
        <w:t>Wykonawca wniósł zabezpieczenie należytego wykonania Umowy w formie: ………………….</w:t>
      </w:r>
    </w:p>
    <w:p w14:paraId="5C3C50E1" w14:textId="77777777" w:rsidR="005B40DB" w:rsidRDefault="005B40DB" w:rsidP="005B40DB">
      <w:pPr>
        <w:numPr>
          <w:ilvl w:val="0"/>
          <w:numId w:val="41"/>
        </w:numPr>
        <w:suppressAutoHyphens w:val="0"/>
        <w:ind w:left="360"/>
        <w:jc w:val="both"/>
        <w:rPr>
          <w:rFonts w:ascii="Arial" w:hAnsi="Arial" w:cs="Arial"/>
          <w:sz w:val="22"/>
          <w:szCs w:val="22"/>
          <w:lang w:eastAsia="pl-PL"/>
        </w:rPr>
      </w:pPr>
      <w:r>
        <w:rPr>
          <w:rFonts w:ascii="Arial" w:hAnsi="Arial" w:cs="Arial"/>
          <w:sz w:val="22"/>
          <w:szCs w:val="22"/>
          <w:lang w:eastAsia="pl-PL"/>
        </w:rPr>
        <w:t>Zabezpieczenie należytego wykonania Umowy służy pokryciu roszczeń z tytułu niewykonania lub nienależytego wykonania Umowy.</w:t>
      </w:r>
    </w:p>
    <w:p w14:paraId="10F79D4F" w14:textId="77777777" w:rsidR="005B40DB" w:rsidRDefault="005B40DB" w:rsidP="005B40DB">
      <w:pPr>
        <w:numPr>
          <w:ilvl w:val="0"/>
          <w:numId w:val="41"/>
        </w:numPr>
        <w:suppressAutoHyphens w:val="0"/>
        <w:ind w:left="360"/>
        <w:jc w:val="both"/>
        <w:rPr>
          <w:rFonts w:ascii="Arial" w:hAnsi="Arial" w:cs="Arial"/>
          <w:sz w:val="22"/>
          <w:szCs w:val="22"/>
          <w:lang w:eastAsia="pl-PL"/>
        </w:rPr>
      </w:pPr>
      <w:r>
        <w:rPr>
          <w:rFonts w:ascii="Arial" w:hAnsi="Arial" w:cs="Arial"/>
          <w:sz w:val="22"/>
          <w:szCs w:val="22"/>
          <w:lang w:eastAsia="pl-PL"/>
        </w:rPr>
        <w:t>Zabezpieczenie należytego wykonania Umowy w wysokości 70% jego wartości będzie zwrócone Wykonawcy w ciągu 30 dni od daty końcowego odbioru robót (podpisania końcowego protokołu odbioru bez zastrzeżeń), a pozostała część zabezpieczenia, tj. 30% zostanie zwrócona w ciągu 15 dni od dnia upływu okresu rękojmi za wady i gwarancji.</w:t>
      </w:r>
    </w:p>
    <w:p w14:paraId="065AA3D0" w14:textId="77777777" w:rsidR="005B40DB" w:rsidRDefault="005B40DB" w:rsidP="005B40DB">
      <w:pPr>
        <w:numPr>
          <w:ilvl w:val="0"/>
          <w:numId w:val="41"/>
        </w:numPr>
        <w:suppressAutoHyphens w:val="0"/>
        <w:ind w:left="360"/>
        <w:jc w:val="both"/>
        <w:rPr>
          <w:rFonts w:ascii="Arial" w:hAnsi="Arial" w:cs="Arial"/>
          <w:color w:val="000000"/>
          <w:sz w:val="22"/>
          <w:szCs w:val="22"/>
          <w:lang w:eastAsia="pl-PL"/>
        </w:rPr>
      </w:pPr>
      <w:r>
        <w:rPr>
          <w:rFonts w:ascii="Arial" w:hAnsi="Arial" w:cs="Arial"/>
          <w:sz w:val="22"/>
          <w:szCs w:val="22"/>
          <w:lang w:eastAsia="pl-PL"/>
        </w:rPr>
        <w:t>Wykonawca zobowiązany jest utrzymywać zabezpieczenie należytego wykonania Umowy odpowiednio przez cały okres wykonywania Umowy i obowiązywania rękojmi i gwarancji. W przypadku konieczności przedłużenia okresu jego obowiązywania, lub wniesienia go na następny okres, Wykonawca zobowiązany jest uczynić to przed wygaśnięciem dotychczasowego zabezpieczenia – z zachowaniem ciągłości zabezpieczenia.</w:t>
      </w:r>
    </w:p>
    <w:p w14:paraId="5E4B1A4F" w14:textId="131D8E36" w:rsidR="005B40DB" w:rsidRDefault="005B40DB" w:rsidP="005B40DB">
      <w:pPr>
        <w:numPr>
          <w:ilvl w:val="0"/>
          <w:numId w:val="41"/>
        </w:numPr>
        <w:suppressAutoHyphens w:val="0"/>
        <w:ind w:left="360"/>
        <w:jc w:val="both"/>
        <w:rPr>
          <w:rFonts w:ascii="Arial" w:hAnsi="Arial" w:cs="Arial"/>
          <w:sz w:val="22"/>
          <w:szCs w:val="22"/>
          <w:lang w:eastAsia="pl-PL"/>
        </w:rPr>
      </w:pPr>
      <w:r>
        <w:rPr>
          <w:rFonts w:ascii="Arial" w:hAnsi="Arial" w:cs="Arial"/>
          <w:color w:val="000000"/>
          <w:sz w:val="22"/>
          <w:szCs w:val="22"/>
          <w:lang w:eastAsia="pl-PL"/>
        </w:rPr>
        <w:t xml:space="preserve">W przypadku nieprzedłużenia lub niewniesienia nowego zabezpieczenia najpóźniej na 30 dni przed upływem terminu ważności dotychczasowego zabezpieczenia wniesionego </w:t>
      </w:r>
      <w:r w:rsidR="00F365D2">
        <w:rPr>
          <w:rFonts w:ascii="Arial" w:hAnsi="Arial" w:cs="Arial"/>
          <w:color w:val="000000"/>
          <w:sz w:val="22"/>
          <w:szCs w:val="22"/>
          <w:lang w:eastAsia="pl-PL"/>
        </w:rPr>
        <w:t xml:space="preserve">          </w:t>
      </w:r>
      <w:r>
        <w:rPr>
          <w:rFonts w:ascii="Arial" w:hAnsi="Arial" w:cs="Arial"/>
          <w:color w:val="000000"/>
          <w:sz w:val="22"/>
          <w:szCs w:val="22"/>
          <w:lang w:eastAsia="pl-PL"/>
        </w:rPr>
        <w:t>w innej formie niż w pieniądzu, Zamawiający zmienia formę na zabezpieczenie w pieniądzu, poprzez wypłatę kwoty z dotychczasowego zabezpieczenia.</w:t>
      </w:r>
      <w:r>
        <w:rPr>
          <w:rFonts w:ascii="Arial" w:hAnsi="Arial" w:cs="Arial"/>
          <w:color w:val="000000"/>
          <w:sz w:val="22"/>
          <w:szCs w:val="22"/>
        </w:rPr>
        <w:t xml:space="preserve"> </w:t>
      </w:r>
      <w:r>
        <w:rPr>
          <w:rFonts w:ascii="Arial" w:hAnsi="Arial" w:cs="Arial"/>
          <w:color w:val="000000"/>
          <w:sz w:val="22"/>
          <w:szCs w:val="22"/>
          <w:lang w:eastAsia="pl-PL"/>
        </w:rPr>
        <w:t>Wypłata, o której mowa w zdaniu poprzedzającym następuje nie później niż w ostatnim dniu ważności dotychczasowego zabezpieczenia.</w:t>
      </w:r>
    </w:p>
    <w:p w14:paraId="7F31D07D" w14:textId="19DC758C" w:rsidR="005B40DB" w:rsidRPr="00182EC2" w:rsidRDefault="005B40DB" w:rsidP="00182EC2">
      <w:pPr>
        <w:numPr>
          <w:ilvl w:val="0"/>
          <w:numId w:val="41"/>
        </w:numPr>
        <w:suppressAutoHyphens w:val="0"/>
        <w:ind w:left="360"/>
        <w:jc w:val="both"/>
        <w:rPr>
          <w:rFonts w:ascii="Arial" w:hAnsi="Arial" w:cs="Arial"/>
          <w:b/>
          <w:sz w:val="22"/>
          <w:szCs w:val="22"/>
          <w:lang w:eastAsia="pl-PL"/>
          <w:rPrChange w:id="5" w:author="Estera Urbaniak" w:date="2025-10-08T13:54:00Z" w16du:dateUtc="2025-10-08T11:54:00Z">
            <w:rPr>
              <w:rFonts w:ascii="Arial" w:hAnsi="Arial" w:cs="Arial"/>
              <w:sz w:val="22"/>
              <w:szCs w:val="22"/>
              <w:lang w:eastAsia="pl-PL"/>
            </w:rPr>
          </w:rPrChange>
        </w:rPr>
      </w:pPr>
      <w:r w:rsidRPr="008C5062">
        <w:rPr>
          <w:rFonts w:ascii="Arial" w:hAnsi="Arial" w:cs="Arial"/>
          <w:sz w:val="22"/>
          <w:szCs w:val="22"/>
          <w:lang w:eastAsia="pl-PL"/>
        </w:rPr>
        <w:t>Z zabezpieczenia należytego wykonania umowy – Zamawiający będzie uprawniony zaspokajać swoje roszczenia na pokrycie wszelkich roszczeń wynikających  z  niniejszej umowy, w szczególności (lecz nie wyłącznie) wynikające z tytułu: niewykonania lub nienależytego wykonania umowy, ewentualnych odszkodowań, kar umownych, wszelkich kosztów związanych z koniecznością dokonania przez Zamawiającego bezpośredniej zapłaty wynagrodzenia na rzecz podwykonawców (oraz dalszych podwykonawców) oraz kosztów zastępczego usunięcia wad.</w:t>
      </w:r>
    </w:p>
    <w:p w14:paraId="09B1568F" w14:textId="77777777" w:rsidR="00182EC2" w:rsidRPr="00182EC2" w:rsidRDefault="00182EC2" w:rsidP="00182EC2">
      <w:pPr>
        <w:suppressAutoHyphens w:val="0"/>
        <w:ind w:left="360"/>
        <w:jc w:val="both"/>
        <w:rPr>
          <w:rFonts w:ascii="Arial" w:hAnsi="Arial" w:cs="Arial"/>
          <w:b/>
          <w:sz w:val="22"/>
          <w:szCs w:val="22"/>
          <w:lang w:eastAsia="pl-PL"/>
        </w:rPr>
      </w:pPr>
    </w:p>
    <w:p w14:paraId="3518555B" w14:textId="77777777" w:rsidR="005B40DB" w:rsidRDefault="005B40DB" w:rsidP="005B40DB">
      <w:pPr>
        <w:jc w:val="center"/>
        <w:rPr>
          <w:rFonts w:ascii="Arial" w:hAnsi="Arial" w:cs="Arial"/>
          <w:b/>
          <w:sz w:val="22"/>
          <w:szCs w:val="22"/>
          <w:lang w:eastAsia="pl-PL"/>
        </w:rPr>
      </w:pPr>
    </w:p>
    <w:p w14:paraId="018F5DE7" w14:textId="77777777" w:rsidR="005B40DB" w:rsidRDefault="005B40DB" w:rsidP="005B40DB">
      <w:pPr>
        <w:jc w:val="center"/>
        <w:rPr>
          <w:rFonts w:ascii="Arial" w:hAnsi="Arial" w:cs="Arial"/>
          <w:sz w:val="22"/>
          <w:szCs w:val="22"/>
          <w:lang w:eastAsia="pl-PL"/>
        </w:rPr>
      </w:pPr>
      <w:r>
        <w:rPr>
          <w:rFonts w:ascii="Arial" w:hAnsi="Arial" w:cs="Arial"/>
          <w:b/>
          <w:sz w:val="22"/>
          <w:szCs w:val="22"/>
          <w:lang w:eastAsia="pl-PL"/>
        </w:rPr>
        <w:t>§ 12</w:t>
      </w:r>
    </w:p>
    <w:p w14:paraId="74121239" w14:textId="77777777" w:rsidR="005B40DB" w:rsidRDefault="005B40DB" w:rsidP="005B40DB">
      <w:pPr>
        <w:numPr>
          <w:ilvl w:val="0"/>
          <w:numId w:val="43"/>
        </w:numPr>
        <w:autoSpaceDE w:val="0"/>
        <w:ind w:left="426" w:hanging="426"/>
        <w:jc w:val="both"/>
        <w:rPr>
          <w:rFonts w:ascii="Arial" w:hAnsi="Arial" w:cs="Arial"/>
          <w:sz w:val="22"/>
          <w:szCs w:val="22"/>
          <w:lang w:eastAsia="pl-PL"/>
        </w:rPr>
      </w:pPr>
      <w:r>
        <w:rPr>
          <w:rFonts w:ascii="Arial" w:hAnsi="Arial" w:cs="Arial"/>
          <w:sz w:val="22"/>
          <w:szCs w:val="22"/>
          <w:lang w:eastAsia="pl-PL"/>
        </w:rPr>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p>
    <w:p w14:paraId="74521475" w14:textId="77777777" w:rsidR="005B40DB" w:rsidRDefault="005B40DB" w:rsidP="005B40DB">
      <w:pPr>
        <w:numPr>
          <w:ilvl w:val="0"/>
          <w:numId w:val="43"/>
        </w:numPr>
        <w:autoSpaceDE w:val="0"/>
        <w:ind w:left="426" w:hanging="426"/>
        <w:jc w:val="both"/>
        <w:rPr>
          <w:rFonts w:ascii="Arial" w:hAnsi="Arial" w:cs="Arial"/>
          <w:sz w:val="22"/>
          <w:szCs w:val="22"/>
          <w:lang w:eastAsia="pl-PL"/>
        </w:rPr>
      </w:pPr>
      <w:r>
        <w:rPr>
          <w:rFonts w:ascii="Arial" w:hAnsi="Arial" w:cs="Arial"/>
          <w:sz w:val="22"/>
          <w:szCs w:val="22"/>
          <w:lang w:eastAsia="pl-PL"/>
        </w:rPr>
        <w:t>Termin zapłaty wynagrodzenia podwykonawcy lub dalszemu podwykonawcy przewidziany w umowie o podwykonawstwo, nie może być dłuższy, niż</w:t>
      </w:r>
      <w:r>
        <w:rPr>
          <w:rFonts w:ascii="Arial" w:hAnsi="Arial" w:cs="Arial"/>
          <w:color w:val="FF0000"/>
          <w:sz w:val="22"/>
          <w:szCs w:val="22"/>
          <w:lang w:eastAsia="pl-PL"/>
        </w:rPr>
        <w:t xml:space="preserve"> </w:t>
      </w:r>
      <w:r>
        <w:rPr>
          <w:rFonts w:ascii="Arial" w:hAnsi="Arial" w:cs="Arial"/>
          <w:color w:val="000000"/>
          <w:sz w:val="22"/>
          <w:szCs w:val="22"/>
          <w:lang w:eastAsia="pl-PL"/>
        </w:rPr>
        <w:t>30</w:t>
      </w:r>
      <w:r>
        <w:rPr>
          <w:rFonts w:ascii="Arial" w:hAnsi="Arial" w:cs="Arial"/>
          <w:sz w:val="22"/>
          <w:szCs w:val="22"/>
          <w:lang w:eastAsia="pl-PL"/>
        </w:rPr>
        <w:t xml:space="preserve"> dni od dnia doręczenia Wykonawcy, podwykonawcy lub dalszemu podwykonawcy faktury lub rachunku, potwierdzających wykonanie zleconej podwykonawcy lub dalszemu podwykonawcy dostawy, usługi lub roboty budowlanej.</w:t>
      </w:r>
    </w:p>
    <w:p w14:paraId="0BE7CCB6" w14:textId="77777777" w:rsidR="005B40DB" w:rsidRDefault="005B40DB" w:rsidP="005B40DB">
      <w:pPr>
        <w:numPr>
          <w:ilvl w:val="0"/>
          <w:numId w:val="43"/>
        </w:numPr>
        <w:autoSpaceDE w:val="0"/>
        <w:ind w:left="426" w:hanging="426"/>
        <w:jc w:val="both"/>
        <w:rPr>
          <w:rFonts w:ascii="Arial" w:hAnsi="Arial" w:cs="Arial"/>
          <w:sz w:val="22"/>
          <w:szCs w:val="22"/>
          <w:lang w:eastAsia="pl-PL"/>
        </w:rPr>
      </w:pPr>
      <w:r>
        <w:rPr>
          <w:rFonts w:ascii="Arial" w:hAnsi="Arial" w:cs="Arial"/>
          <w:sz w:val="22"/>
          <w:szCs w:val="22"/>
          <w:lang w:eastAsia="pl-PL"/>
        </w:rPr>
        <w:t>Zamawiający, w terminie 14 dni, zgłasza w formie pisemnej pod rygorem nieważności zastrzeżenia do projektu umowy o podwykonawstwo, której przedmiotem są roboty budowlane:</w:t>
      </w:r>
    </w:p>
    <w:p w14:paraId="56A50D80" w14:textId="77777777" w:rsidR="005B40DB" w:rsidRDefault="005B40DB" w:rsidP="005B40DB">
      <w:pPr>
        <w:numPr>
          <w:ilvl w:val="0"/>
          <w:numId w:val="36"/>
        </w:numPr>
        <w:tabs>
          <w:tab w:val="left" w:pos="851"/>
        </w:tabs>
        <w:autoSpaceDE w:val="0"/>
        <w:jc w:val="both"/>
        <w:rPr>
          <w:rFonts w:ascii="Arial" w:hAnsi="Arial" w:cs="Arial"/>
          <w:sz w:val="22"/>
          <w:szCs w:val="22"/>
          <w:lang w:eastAsia="pl-PL"/>
        </w:rPr>
      </w:pPr>
      <w:r>
        <w:rPr>
          <w:rFonts w:ascii="Arial" w:hAnsi="Arial" w:cs="Arial"/>
          <w:sz w:val="22"/>
          <w:szCs w:val="22"/>
          <w:lang w:eastAsia="pl-PL"/>
        </w:rPr>
        <w:t>niespełniającej wymagań określonych w ust. 14,</w:t>
      </w:r>
    </w:p>
    <w:p w14:paraId="1503C7DC" w14:textId="77777777" w:rsidR="005B40DB" w:rsidRDefault="005B40DB" w:rsidP="005B40DB">
      <w:pPr>
        <w:numPr>
          <w:ilvl w:val="0"/>
          <w:numId w:val="36"/>
        </w:numPr>
        <w:tabs>
          <w:tab w:val="left" w:pos="851"/>
        </w:tabs>
        <w:autoSpaceDE w:val="0"/>
        <w:jc w:val="both"/>
        <w:rPr>
          <w:rFonts w:ascii="Arial" w:hAnsi="Arial" w:cs="Arial"/>
          <w:sz w:val="22"/>
          <w:szCs w:val="22"/>
          <w:lang w:eastAsia="pl-PL"/>
        </w:rPr>
      </w:pPr>
      <w:r>
        <w:rPr>
          <w:rFonts w:ascii="Arial" w:hAnsi="Arial" w:cs="Arial"/>
          <w:sz w:val="22"/>
          <w:szCs w:val="22"/>
          <w:lang w:eastAsia="pl-PL"/>
        </w:rPr>
        <w:t>przewidującej  termin zapłaty wynagrodzenia dłuższy niż określony w ust. 2,</w:t>
      </w:r>
    </w:p>
    <w:p w14:paraId="4D170D07" w14:textId="77777777" w:rsidR="005B40DB" w:rsidRDefault="005B40DB" w:rsidP="005B40DB">
      <w:pPr>
        <w:numPr>
          <w:ilvl w:val="0"/>
          <w:numId w:val="36"/>
        </w:numPr>
        <w:tabs>
          <w:tab w:val="left" w:pos="851"/>
        </w:tabs>
        <w:autoSpaceDE w:val="0"/>
        <w:jc w:val="both"/>
        <w:rPr>
          <w:rFonts w:ascii="Arial" w:hAnsi="Arial" w:cs="Arial"/>
          <w:sz w:val="22"/>
          <w:szCs w:val="22"/>
          <w:lang w:eastAsia="pl-PL"/>
        </w:rPr>
      </w:pPr>
      <w:r>
        <w:rPr>
          <w:rFonts w:ascii="Arial" w:hAnsi="Arial" w:cs="Arial"/>
          <w:sz w:val="22"/>
          <w:szCs w:val="22"/>
          <w:lang w:eastAsia="pl-PL"/>
        </w:rPr>
        <w:t xml:space="preserve">zawierającej postanowienia niezgodne z art. 463 ustawy </w:t>
      </w:r>
      <w:proofErr w:type="spellStart"/>
      <w:r>
        <w:rPr>
          <w:rFonts w:ascii="Arial" w:hAnsi="Arial" w:cs="Arial"/>
          <w:sz w:val="22"/>
          <w:szCs w:val="22"/>
          <w:lang w:eastAsia="pl-PL"/>
        </w:rPr>
        <w:t>Pzp</w:t>
      </w:r>
      <w:proofErr w:type="spellEnd"/>
      <w:r>
        <w:rPr>
          <w:rFonts w:ascii="Arial" w:hAnsi="Arial" w:cs="Arial"/>
          <w:sz w:val="22"/>
          <w:szCs w:val="22"/>
          <w:lang w:eastAsia="pl-PL"/>
        </w:rPr>
        <w:t>.</w:t>
      </w:r>
    </w:p>
    <w:p w14:paraId="085B91AD" w14:textId="77777777" w:rsidR="005B40DB" w:rsidRDefault="005B40DB" w:rsidP="005B40DB">
      <w:pPr>
        <w:numPr>
          <w:ilvl w:val="0"/>
          <w:numId w:val="43"/>
        </w:numPr>
        <w:autoSpaceDE w:val="0"/>
        <w:ind w:left="426" w:hanging="426"/>
        <w:jc w:val="both"/>
        <w:rPr>
          <w:rFonts w:ascii="Arial" w:hAnsi="Arial" w:cs="Arial"/>
          <w:sz w:val="22"/>
          <w:szCs w:val="22"/>
          <w:lang w:eastAsia="pl-PL"/>
        </w:rPr>
      </w:pPr>
      <w:r>
        <w:rPr>
          <w:rFonts w:ascii="Arial" w:hAnsi="Arial" w:cs="Arial"/>
          <w:sz w:val="22"/>
          <w:szCs w:val="22"/>
          <w:lang w:eastAsia="pl-PL"/>
        </w:rPr>
        <w:t xml:space="preserve">Niezgłoszenie w formie pisemnej zastrzeżeń do przedłożonego projektu umowy </w:t>
      </w:r>
      <w:r>
        <w:rPr>
          <w:rFonts w:ascii="Arial" w:hAnsi="Arial" w:cs="Arial"/>
          <w:sz w:val="22"/>
          <w:szCs w:val="22"/>
          <w:lang w:eastAsia="pl-PL"/>
        </w:rPr>
        <w:br/>
        <w:t>o podwykonawstwo, której przedmiotem są roboty budowlane, w terminie określonym w ust. 3, uważa się za akceptację projektu umowy przez Zamawiającego.</w:t>
      </w:r>
    </w:p>
    <w:p w14:paraId="3BF03BF1" w14:textId="77777777" w:rsidR="005B40DB" w:rsidRDefault="005B40DB" w:rsidP="005B40DB">
      <w:pPr>
        <w:numPr>
          <w:ilvl w:val="0"/>
          <w:numId w:val="43"/>
        </w:numPr>
        <w:autoSpaceDE w:val="0"/>
        <w:ind w:left="426" w:hanging="426"/>
        <w:jc w:val="both"/>
        <w:rPr>
          <w:rFonts w:ascii="Arial" w:hAnsi="Arial" w:cs="Arial"/>
          <w:sz w:val="22"/>
          <w:szCs w:val="22"/>
          <w:lang w:eastAsia="pl-PL"/>
        </w:rPr>
      </w:pPr>
      <w:r>
        <w:rPr>
          <w:rFonts w:ascii="Arial" w:hAnsi="Arial" w:cs="Arial"/>
          <w:sz w:val="22"/>
          <w:szCs w:val="22"/>
          <w:lang w:eastAsia="pl-PL"/>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A3858D5" w14:textId="7451A502" w:rsidR="005B40DB" w:rsidRDefault="005B40DB" w:rsidP="005B40DB">
      <w:pPr>
        <w:numPr>
          <w:ilvl w:val="0"/>
          <w:numId w:val="43"/>
        </w:numPr>
        <w:autoSpaceDE w:val="0"/>
        <w:ind w:left="426" w:hanging="426"/>
        <w:jc w:val="both"/>
        <w:rPr>
          <w:rFonts w:ascii="Arial" w:hAnsi="Arial" w:cs="Arial"/>
          <w:sz w:val="22"/>
          <w:szCs w:val="22"/>
          <w:lang w:eastAsia="pl-PL"/>
        </w:rPr>
      </w:pPr>
      <w:r>
        <w:rPr>
          <w:rFonts w:ascii="Arial" w:hAnsi="Arial" w:cs="Arial"/>
          <w:sz w:val="22"/>
          <w:szCs w:val="22"/>
          <w:lang w:eastAsia="pl-PL"/>
        </w:rPr>
        <w:t xml:space="preserve">Zamawiający, w terminie 14 dni, zgłasza w formie pisemnej pod rygorem nieważności sprzeciw do umowy o podwykonawstwo, której przedmiotem są roboty budowlane, </w:t>
      </w:r>
      <w:r w:rsidR="00F365D2">
        <w:rPr>
          <w:rFonts w:ascii="Arial" w:hAnsi="Arial" w:cs="Arial"/>
          <w:sz w:val="22"/>
          <w:szCs w:val="22"/>
          <w:lang w:eastAsia="pl-PL"/>
        </w:rPr>
        <w:t xml:space="preserve">              </w:t>
      </w:r>
      <w:r>
        <w:rPr>
          <w:rFonts w:ascii="Arial" w:hAnsi="Arial" w:cs="Arial"/>
          <w:sz w:val="22"/>
          <w:szCs w:val="22"/>
          <w:lang w:eastAsia="pl-PL"/>
        </w:rPr>
        <w:t>w przypadkach, o których mowa w ust. 3.</w:t>
      </w:r>
    </w:p>
    <w:p w14:paraId="2EB49369" w14:textId="77777777" w:rsidR="005B40DB" w:rsidRDefault="005B40DB" w:rsidP="005B40DB">
      <w:pPr>
        <w:numPr>
          <w:ilvl w:val="0"/>
          <w:numId w:val="43"/>
        </w:numPr>
        <w:autoSpaceDE w:val="0"/>
        <w:ind w:left="425" w:hanging="425"/>
        <w:jc w:val="both"/>
        <w:rPr>
          <w:rFonts w:ascii="Arial" w:hAnsi="Arial" w:cs="Arial"/>
          <w:sz w:val="22"/>
          <w:szCs w:val="22"/>
          <w:lang w:eastAsia="pl-PL"/>
        </w:rPr>
      </w:pPr>
      <w:r>
        <w:rPr>
          <w:rFonts w:ascii="Arial" w:hAnsi="Arial" w:cs="Arial"/>
          <w:sz w:val="22"/>
          <w:szCs w:val="22"/>
          <w:lang w:eastAsia="pl-PL"/>
        </w:rPr>
        <w:t>Niezgłoszenie w formie pisemnej sprzeciwu do przedłożonej umowy o podwykonawstwo, której przedmiotem są roboty budowlane, w terminie określonym w ust. 6, uważa się za akceptację umowy przez Zamawiającego.</w:t>
      </w:r>
    </w:p>
    <w:p w14:paraId="6087E72E" w14:textId="77777777" w:rsidR="005B40DB" w:rsidRDefault="005B40DB" w:rsidP="005B40DB">
      <w:pPr>
        <w:numPr>
          <w:ilvl w:val="0"/>
          <w:numId w:val="43"/>
        </w:numPr>
        <w:autoSpaceDE w:val="0"/>
        <w:ind w:left="425" w:hanging="425"/>
        <w:jc w:val="both"/>
        <w:rPr>
          <w:rFonts w:ascii="Arial" w:hAnsi="Arial" w:cs="Arial"/>
          <w:sz w:val="22"/>
          <w:szCs w:val="22"/>
          <w:lang w:eastAsia="pl-PL"/>
        </w:rPr>
      </w:pPr>
      <w:r>
        <w:rPr>
          <w:rFonts w:ascii="Arial" w:hAnsi="Arial" w:cs="Arial"/>
          <w:sz w:val="22"/>
          <w:szCs w:val="22"/>
          <w:lang w:eastAsia="pl-PL"/>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Umowy oraz umów o podwykonawstwo, których przedmiot został wskazany przez Zamawiającego w specyfikacji warunków zamówienia, jako niepodlegający niniejszemu obowiązkowi. Wyłączenie, o którym mowa w zdaniu pierwszym, nie dotyczy umów o podwykonawstwo, o wartości większej, niż 50.000,00 zł. </w:t>
      </w:r>
    </w:p>
    <w:p w14:paraId="58BCA6DA" w14:textId="77777777" w:rsidR="005B40DB" w:rsidRDefault="005B40DB" w:rsidP="005B40DB">
      <w:pPr>
        <w:numPr>
          <w:ilvl w:val="0"/>
          <w:numId w:val="43"/>
        </w:numPr>
        <w:autoSpaceDE w:val="0"/>
        <w:ind w:left="426" w:hanging="426"/>
        <w:jc w:val="both"/>
        <w:rPr>
          <w:rFonts w:ascii="Arial" w:hAnsi="Arial" w:cs="Arial"/>
          <w:sz w:val="22"/>
          <w:szCs w:val="22"/>
          <w:lang w:eastAsia="pl-PL"/>
        </w:rPr>
      </w:pPr>
      <w:r>
        <w:rPr>
          <w:rFonts w:ascii="Arial" w:hAnsi="Arial" w:cs="Arial"/>
          <w:sz w:val="22"/>
          <w:szCs w:val="22"/>
          <w:lang w:eastAsia="pl-PL"/>
        </w:rPr>
        <w:t>W przypadku, o którym mowa w ust. 8, jeżeli termin zapłaty wynagrodzenia, jest dłuższy, niż określony w ust. 2, Zamawiający informuje o tym Wykonawcę i wzywa go do doprowadzenia do zmiany tej umowy pod rygorem wystąpienia o zapłatę kary umownej.</w:t>
      </w:r>
    </w:p>
    <w:p w14:paraId="5859DC8D" w14:textId="77777777" w:rsidR="005B40DB" w:rsidRDefault="005B40DB" w:rsidP="005B40DB">
      <w:pPr>
        <w:numPr>
          <w:ilvl w:val="0"/>
          <w:numId w:val="43"/>
        </w:numPr>
        <w:autoSpaceDE w:val="0"/>
        <w:ind w:left="426" w:hanging="426"/>
        <w:jc w:val="both"/>
        <w:rPr>
          <w:rFonts w:ascii="Arial" w:hAnsi="Arial" w:cs="Arial"/>
          <w:sz w:val="22"/>
          <w:szCs w:val="22"/>
          <w:lang w:eastAsia="pl-PL"/>
        </w:rPr>
      </w:pPr>
      <w:r>
        <w:rPr>
          <w:rFonts w:ascii="Arial" w:hAnsi="Arial" w:cs="Arial"/>
          <w:sz w:val="22"/>
          <w:szCs w:val="22"/>
          <w:lang w:eastAsia="pl-PL"/>
        </w:rPr>
        <w:t>Przepisy ust. 1 - 9 stosuje się odpowiednio do zmian umowy o podwykonawstwo.</w:t>
      </w:r>
    </w:p>
    <w:p w14:paraId="0A6EE185" w14:textId="77777777" w:rsidR="005B40DB" w:rsidRDefault="005B40DB" w:rsidP="005B40DB">
      <w:pPr>
        <w:numPr>
          <w:ilvl w:val="0"/>
          <w:numId w:val="43"/>
        </w:numPr>
        <w:autoSpaceDE w:val="0"/>
        <w:ind w:left="426" w:hanging="426"/>
        <w:jc w:val="both"/>
        <w:rPr>
          <w:rFonts w:ascii="Arial" w:hAnsi="Arial" w:cs="Arial"/>
          <w:sz w:val="22"/>
          <w:szCs w:val="22"/>
          <w:lang w:eastAsia="pl-PL"/>
        </w:rPr>
      </w:pPr>
      <w:r>
        <w:rPr>
          <w:rFonts w:ascii="Arial" w:hAnsi="Arial" w:cs="Arial"/>
          <w:sz w:val="22"/>
          <w:szCs w:val="22"/>
          <w:lang w:eastAsia="pl-PL"/>
        </w:rPr>
        <w:t>W przypadkach, o których mowa w ust. 5 i 8, przedkładający może poświadczyć za zgodność z oryginałem kopię umowy o podwykonawstwo.</w:t>
      </w:r>
    </w:p>
    <w:p w14:paraId="5ACE6C0E" w14:textId="77777777" w:rsidR="005B40DB" w:rsidRDefault="005B40DB" w:rsidP="005B40DB">
      <w:pPr>
        <w:numPr>
          <w:ilvl w:val="0"/>
          <w:numId w:val="43"/>
        </w:numPr>
        <w:autoSpaceDE w:val="0"/>
        <w:ind w:left="426" w:hanging="426"/>
        <w:jc w:val="both"/>
        <w:rPr>
          <w:rFonts w:ascii="Arial" w:hAnsi="Arial" w:cs="Arial"/>
          <w:sz w:val="22"/>
          <w:szCs w:val="22"/>
          <w:lang w:eastAsia="pl-PL"/>
        </w:rPr>
      </w:pPr>
      <w:r>
        <w:rPr>
          <w:rFonts w:ascii="Arial" w:hAnsi="Arial" w:cs="Arial"/>
          <w:sz w:val="22"/>
          <w:szCs w:val="22"/>
          <w:lang w:eastAsia="pl-PL"/>
        </w:rPr>
        <w:t>Do solidarnej odpowiedzialności zamawiającego, wykonawcy, podwykonawcy lub dalszego podwykonawcy z tytułu wykonanych robót budowlanych stosuje się przepisy Kodeksu cywilnego, jeżeli przepisy Ustawy prawo zamówień publicznych nie stanowią inaczej.</w:t>
      </w:r>
    </w:p>
    <w:p w14:paraId="3C142C87" w14:textId="77777777" w:rsidR="005B40DB" w:rsidRDefault="005B40DB" w:rsidP="005B40DB">
      <w:pPr>
        <w:numPr>
          <w:ilvl w:val="0"/>
          <w:numId w:val="43"/>
        </w:numPr>
        <w:autoSpaceDE w:val="0"/>
        <w:ind w:left="426" w:hanging="426"/>
        <w:jc w:val="both"/>
        <w:rPr>
          <w:rFonts w:ascii="Arial" w:hAnsi="Arial" w:cs="Arial"/>
          <w:sz w:val="22"/>
          <w:szCs w:val="22"/>
          <w:lang w:eastAsia="pl-PL"/>
        </w:rPr>
      </w:pPr>
      <w:r>
        <w:rPr>
          <w:rFonts w:ascii="Arial" w:hAnsi="Arial" w:cs="Arial"/>
          <w:sz w:val="22"/>
          <w:szCs w:val="22"/>
          <w:lang w:eastAsia="pl-PL"/>
        </w:rPr>
        <w:t>Wykonawca powierzy podwykonawcom wykonanie następującej części zamówienia: ……………………………………………………………………………………………………</w:t>
      </w:r>
    </w:p>
    <w:p w14:paraId="6CFD0FE8" w14:textId="77777777" w:rsidR="005B40DB" w:rsidRDefault="005B40DB" w:rsidP="005B40DB">
      <w:pPr>
        <w:numPr>
          <w:ilvl w:val="0"/>
          <w:numId w:val="43"/>
        </w:numPr>
        <w:autoSpaceDE w:val="0"/>
        <w:ind w:left="426" w:hanging="426"/>
        <w:jc w:val="both"/>
        <w:rPr>
          <w:rFonts w:ascii="Arial" w:hAnsi="Arial" w:cs="Arial"/>
          <w:sz w:val="22"/>
          <w:szCs w:val="22"/>
          <w:lang w:eastAsia="pl-PL"/>
        </w:rPr>
      </w:pPr>
      <w:r>
        <w:rPr>
          <w:rFonts w:ascii="Arial" w:hAnsi="Arial" w:cs="Arial"/>
          <w:sz w:val="22"/>
          <w:szCs w:val="22"/>
          <w:lang w:eastAsia="pl-PL"/>
        </w:rPr>
        <w:t>Projekt umowy o podwykonawstwo musi:</w:t>
      </w:r>
    </w:p>
    <w:p w14:paraId="43582174" w14:textId="77777777" w:rsidR="005B40DB" w:rsidRDefault="005B40DB" w:rsidP="005B40DB">
      <w:pPr>
        <w:numPr>
          <w:ilvl w:val="1"/>
          <w:numId w:val="43"/>
        </w:numPr>
        <w:jc w:val="both"/>
        <w:rPr>
          <w:rFonts w:ascii="Arial" w:hAnsi="Arial" w:cs="Arial"/>
          <w:sz w:val="22"/>
          <w:szCs w:val="22"/>
          <w:lang w:eastAsia="pl-PL"/>
        </w:rPr>
      </w:pPr>
      <w:r>
        <w:rPr>
          <w:rFonts w:ascii="Arial" w:hAnsi="Arial" w:cs="Arial"/>
          <w:sz w:val="22"/>
          <w:szCs w:val="22"/>
          <w:lang w:eastAsia="pl-PL"/>
        </w:rPr>
        <w:t>zawierać oznaczenie podwykonawcy, dokładne wyszczególnienie realizowanych przez niego czynności oraz wskazanie rachunku bankowego, na który przelewane będzie wynagrodzenie z tytułu czynności wykonanych przez podwykonawcę;</w:t>
      </w:r>
    </w:p>
    <w:p w14:paraId="270847D1" w14:textId="77777777" w:rsidR="005B40DB" w:rsidRDefault="005B40DB" w:rsidP="005B40DB">
      <w:pPr>
        <w:numPr>
          <w:ilvl w:val="1"/>
          <w:numId w:val="43"/>
        </w:numPr>
        <w:jc w:val="both"/>
        <w:rPr>
          <w:rFonts w:ascii="Arial" w:hAnsi="Arial" w:cs="Arial"/>
          <w:sz w:val="22"/>
          <w:szCs w:val="22"/>
          <w:lang w:eastAsia="pl-PL"/>
        </w:rPr>
      </w:pPr>
      <w:r>
        <w:rPr>
          <w:rFonts w:ascii="Arial" w:hAnsi="Arial" w:cs="Arial"/>
          <w:sz w:val="22"/>
          <w:szCs w:val="22"/>
          <w:lang w:eastAsia="pl-PL"/>
        </w:rPr>
        <w:t xml:space="preserve">zawierać zobowiązanie, iż wzajemne rozliczenia między Wykonawcą, </w:t>
      </w:r>
      <w:r>
        <w:rPr>
          <w:rFonts w:ascii="Arial" w:hAnsi="Arial" w:cs="Arial"/>
          <w:sz w:val="22"/>
          <w:szCs w:val="22"/>
          <w:lang w:eastAsia="pl-PL"/>
        </w:rPr>
        <w:br/>
        <w:t>a podwykonawcą będą dokonywane przelewem;</w:t>
      </w:r>
    </w:p>
    <w:p w14:paraId="03B7ED41" w14:textId="77777777" w:rsidR="005B40DB" w:rsidRDefault="005B40DB" w:rsidP="005B40DB">
      <w:pPr>
        <w:numPr>
          <w:ilvl w:val="1"/>
          <w:numId w:val="43"/>
        </w:numPr>
        <w:jc w:val="both"/>
        <w:rPr>
          <w:rFonts w:ascii="Arial" w:hAnsi="Arial" w:cs="Arial"/>
          <w:sz w:val="22"/>
          <w:szCs w:val="22"/>
          <w:lang w:eastAsia="pl-PL"/>
        </w:rPr>
      </w:pPr>
      <w:r>
        <w:rPr>
          <w:rFonts w:ascii="Arial" w:hAnsi="Arial" w:cs="Arial"/>
          <w:sz w:val="22"/>
          <w:szCs w:val="22"/>
          <w:lang w:eastAsia="pl-PL"/>
        </w:rPr>
        <w:t>zawierać wykaz czynności/robót z przyporządkowaniem odpowiednich kwot lub podstaw do ustalenia kwot wynagrodzenia w ramach umowy o podwykonawstwo;</w:t>
      </w:r>
    </w:p>
    <w:p w14:paraId="42157F4D" w14:textId="77777777" w:rsidR="005B40DB" w:rsidRDefault="005B40DB" w:rsidP="005B40DB">
      <w:pPr>
        <w:numPr>
          <w:ilvl w:val="1"/>
          <w:numId w:val="43"/>
        </w:numPr>
        <w:jc w:val="both"/>
        <w:rPr>
          <w:rFonts w:ascii="Arial" w:hAnsi="Arial" w:cs="Arial"/>
          <w:sz w:val="22"/>
          <w:szCs w:val="22"/>
          <w:lang w:eastAsia="pl-PL"/>
        </w:rPr>
      </w:pPr>
      <w:r>
        <w:rPr>
          <w:rFonts w:ascii="Arial" w:hAnsi="Arial" w:cs="Arial"/>
          <w:sz w:val="22"/>
          <w:szCs w:val="22"/>
          <w:lang w:eastAsia="pl-PL"/>
        </w:rPr>
        <w:t>zawierać termin zapłaty wynagrodzenia podwykonawcy, nie dłuższy, niż 30 dni od dnia doręczenia Wykonawcy faktury lub rachunku, potwierdzających wykonanie zleconej podwykonawcy części zamówienia (i nie może być późniejszy, niż termin zapłaty Wykonawcy przez Zamawiającego za te roboty określony w umowie);</w:t>
      </w:r>
    </w:p>
    <w:p w14:paraId="4DC178A6" w14:textId="77777777" w:rsidR="005B40DB" w:rsidRDefault="005B40DB" w:rsidP="005B40DB">
      <w:pPr>
        <w:numPr>
          <w:ilvl w:val="1"/>
          <w:numId w:val="43"/>
        </w:numPr>
        <w:jc w:val="both"/>
        <w:rPr>
          <w:rFonts w:ascii="Arial" w:hAnsi="Arial" w:cs="Arial"/>
          <w:sz w:val="22"/>
          <w:szCs w:val="22"/>
          <w:lang w:eastAsia="pl-PL"/>
        </w:rPr>
      </w:pPr>
      <w:r>
        <w:rPr>
          <w:rFonts w:ascii="Arial" w:hAnsi="Arial" w:cs="Arial"/>
          <w:sz w:val="22"/>
          <w:szCs w:val="22"/>
          <w:lang w:eastAsia="pl-PL"/>
        </w:rPr>
        <w:t xml:space="preserve">zawierać zobowiązanie Wykonawcy do zapłaty wynagrodzenia podwykonawcy </w:t>
      </w:r>
      <w:r>
        <w:rPr>
          <w:rFonts w:ascii="Arial" w:hAnsi="Arial" w:cs="Arial"/>
          <w:sz w:val="22"/>
          <w:szCs w:val="22"/>
          <w:lang w:eastAsia="pl-PL"/>
        </w:rPr>
        <w:br/>
        <w:t>za wykonane roboty budowlane/czynności przed złożeniem Zamawiającemu przez Wykonawcę faktury VAT obejmującej wynagrodzenie za przedmiotowe roboty budowlane/czynności (przysługujące od Zamawiającego);</w:t>
      </w:r>
    </w:p>
    <w:p w14:paraId="123E63AE" w14:textId="77777777" w:rsidR="005B40DB" w:rsidRDefault="005B40DB" w:rsidP="005B40DB">
      <w:pPr>
        <w:numPr>
          <w:ilvl w:val="1"/>
          <w:numId w:val="43"/>
        </w:numPr>
        <w:jc w:val="both"/>
        <w:rPr>
          <w:rFonts w:ascii="Arial" w:hAnsi="Arial" w:cs="Arial"/>
          <w:sz w:val="22"/>
          <w:szCs w:val="22"/>
          <w:lang w:eastAsia="pl-PL"/>
        </w:rPr>
      </w:pPr>
      <w:r>
        <w:rPr>
          <w:rFonts w:ascii="Arial" w:hAnsi="Arial" w:cs="Arial"/>
          <w:sz w:val="22"/>
          <w:szCs w:val="22"/>
          <w:lang w:eastAsia="pl-PL"/>
        </w:rPr>
        <w:t>zawierać zobowiązanie podwykonawcy do każdorazowego powiadomienia Zamawiającego o dokonaniu przez Wykonawcę zapłaty wynagrodzenia za czynności zrealizowane przez podwykonawcę w ciągu 3 dni roboczych od daty wpływu należności na rachunek bankowy podwykonawcy;</w:t>
      </w:r>
    </w:p>
    <w:p w14:paraId="7E82C8D9" w14:textId="77777777" w:rsidR="005B40DB" w:rsidRDefault="005B40DB" w:rsidP="005B40DB">
      <w:pPr>
        <w:numPr>
          <w:ilvl w:val="1"/>
          <w:numId w:val="43"/>
        </w:numPr>
        <w:jc w:val="both"/>
        <w:rPr>
          <w:rFonts w:ascii="Arial" w:hAnsi="Arial" w:cs="Arial"/>
          <w:sz w:val="22"/>
          <w:szCs w:val="22"/>
          <w:lang w:eastAsia="pl-PL"/>
        </w:rPr>
      </w:pPr>
      <w:r>
        <w:rPr>
          <w:rFonts w:ascii="Arial" w:hAnsi="Arial" w:cs="Arial"/>
          <w:sz w:val="22"/>
          <w:szCs w:val="22"/>
          <w:lang w:eastAsia="pl-PL"/>
        </w:rPr>
        <w:t>zawierać zapis, iż w przypadku opóźnienia Wykonawcy w zapłacie należności podwykonawcy, podwykonawca w terminie 3 dni po upływie terminu wymagalności płatności zobowiązany jest do powiadomienia Zamawiającego o zaistniałym opóźnieniu w zapłacie w formie pisemnej.</w:t>
      </w:r>
    </w:p>
    <w:p w14:paraId="7A602756" w14:textId="77777777" w:rsidR="005B40DB" w:rsidRDefault="005B40DB" w:rsidP="005B40DB">
      <w:pPr>
        <w:ind w:left="360" w:hanging="360"/>
        <w:jc w:val="both"/>
        <w:rPr>
          <w:rFonts w:ascii="Arial" w:hAnsi="Arial" w:cs="Arial"/>
          <w:b/>
          <w:sz w:val="22"/>
          <w:szCs w:val="22"/>
          <w:lang w:eastAsia="pl-PL"/>
        </w:rPr>
      </w:pPr>
      <w:r>
        <w:rPr>
          <w:rFonts w:ascii="Arial" w:hAnsi="Arial" w:cs="Arial"/>
          <w:sz w:val="22"/>
          <w:szCs w:val="22"/>
          <w:lang w:eastAsia="pl-PL"/>
        </w:rPr>
        <w:t xml:space="preserve">15. Przed przystąpieniem do wykonania zamówienia Wykonawca zobowiązany jest podać Zamawiającemu nazwy, dane kontaktowe oraz przedstawicieli, podwykonawców zaangażowanych w roboty budowlane, jeżeli są już znani. Wykonawca zawiadamia Zamawiającego o wszelkich zmianach w odniesieniu do informacji wskazanych w zdaniu pierwszym w trakcie realizacji zamówienia, a także przekazuje wymagane informacje na temat nowych podwykonawców, którym w późniejszym okresie zamierza powierzyć realizację robót budowlanych. </w:t>
      </w:r>
    </w:p>
    <w:p w14:paraId="55D20DD8" w14:textId="77777777" w:rsidR="005B40DB" w:rsidRDefault="005B40DB" w:rsidP="005B40DB">
      <w:pPr>
        <w:jc w:val="center"/>
        <w:rPr>
          <w:rFonts w:ascii="Arial" w:hAnsi="Arial" w:cs="Arial"/>
          <w:b/>
          <w:sz w:val="22"/>
          <w:szCs w:val="22"/>
          <w:lang w:eastAsia="pl-PL"/>
        </w:rPr>
      </w:pPr>
    </w:p>
    <w:p w14:paraId="7669FE31" w14:textId="77777777" w:rsidR="005B40DB" w:rsidRDefault="005B40DB" w:rsidP="005B40DB">
      <w:pPr>
        <w:jc w:val="center"/>
        <w:rPr>
          <w:rFonts w:ascii="Arial" w:hAnsi="Arial" w:cs="Arial"/>
          <w:sz w:val="22"/>
          <w:szCs w:val="22"/>
        </w:rPr>
      </w:pPr>
      <w:r>
        <w:rPr>
          <w:rFonts w:ascii="Arial" w:hAnsi="Arial" w:cs="Arial"/>
          <w:b/>
          <w:sz w:val="22"/>
          <w:szCs w:val="22"/>
          <w:lang w:eastAsia="pl-PL"/>
        </w:rPr>
        <w:t>§ 13</w:t>
      </w:r>
    </w:p>
    <w:p w14:paraId="5B499F20" w14:textId="77777777" w:rsidR="005B40DB" w:rsidRDefault="005B40DB" w:rsidP="005B40DB">
      <w:pPr>
        <w:numPr>
          <w:ilvl w:val="0"/>
          <w:numId w:val="19"/>
        </w:numPr>
        <w:spacing w:after="120" w:line="276" w:lineRule="auto"/>
        <w:ind w:left="426" w:hanging="426"/>
        <w:contextualSpacing/>
        <w:jc w:val="both"/>
        <w:rPr>
          <w:rFonts w:ascii="Arial" w:hAnsi="Arial" w:cs="Arial"/>
          <w:sz w:val="22"/>
          <w:szCs w:val="22"/>
        </w:rPr>
      </w:pPr>
      <w:r>
        <w:rPr>
          <w:rFonts w:ascii="Arial" w:hAnsi="Arial" w:cs="Arial"/>
          <w:sz w:val="22"/>
          <w:szCs w:val="22"/>
        </w:rPr>
        <w:t>Oprócz przypadków wskazanych w kodeksie cywilnym i innych obowiązujących przepisach, Zamawiający będzie dodatkowo uprawniony do odstąpienia od Umowy w przypadkach określonych w niniejszym paragrafie.</w:t>
      </w:r>
    </w:p>
    <w:p w14:paraId="326A7C3F" w14:textId="77777777" w:rsidR="005B40DB" w:rsidRDefault="005B40DB" w:rsidP="005B40DB">
      <w:pPr>
        <w:numPr>
          <w:ilvl w:val="0"/>
          <w:numId w:val="19"/>
        </w:numPr>
        <w:spacing w:after="120" w:line="276" w:lineRule="auto"/>
        <w:contextualSpacing/>
        <w:jc w:val="both"/>
        <w:rPr>
          <w:rFonts w:ascii="Arial" w:hAnsi="Arial" w:cs="Arial"/>
          <w:sz w:val="22"/>
          <w:szCs w:val="22"/>
        </w:rPr>
      </w:pPr>
      <w:r>
        <w:rPr>
          <w:rFonts w:ascii="Arial" w:hAnsi="Arial" w:cs="Arial"/>
          <w:sz w:val="22"/>
          <w:szCs w:val="22"/>
        </w:rPr>
        <w:t xml:space="preserve">Odstąpienie od Umowy na mocy niniejszego paragrafu oraz kodeksu cywilnego i innych obowiązujących przepisów może nastąpić, według wyboru Zamawiającego, w całości albo w niewykonanej części Umowy. </w:t>
      </w:r>
    </w:p>
    <w:p w14:paraId="3A2D4CC3" w14:textId="77777777" w:rsidR="005B40DB" w:rsidRDefault="005B40DB" w:rsidP="005B40DB">
      <w:pPr>
        <w:numPr>
          <w:ilvl w:val="0"/>
          <w:numId w:val="19"/>
        </w:numPr>
        <w:spacing w:after="120" w:line="276" w:lineRule="auto"/>
        <w:contextualSpacing/>
        <w:jc w:val="both"/>
        <w:rPr>
          <w:rFonts w:ascii="Arial" w:hAnsi="Arial" w:cs="Arial"/>
          <w:sz w:val="22"/>
          <w:szCs w:val="22"/>
        </w:rPr>
      </w:pPr>
      <w:r>
        <w:rPr>
          <w:rFonts w:ascii="Arial" w:hAnsi="Arial" w:cs="Arial"/>
          <w:sz w:val="22"/>
          <w:szCs w:val="22"/>
        </w:rPr>
        <w:t xml:space="preserve">Odstąpienie od Umowy na mocy niniejszego paragrafu może nastąpić w terminie 30 dni od dnia powzięcia przez Zamawiającego informacji o zaistnieniu zdarzenia, które uprawnia go do odstąpienia. Jeżeli okoliczność uprawniająca Zamawiającego do odstąpienia od Umowy ma charakter ciągły, termin dla Zamawiającego do odstąpienia liczy się od dnia ustania tej okoliczności. </w:t>
      </w:r>
    </w:p>
    <w:p w14:paraId="76E6A071" w14:textId="77777777" w:rsidR="005B40DB" w:rsidRDefault="005B40DB" w:rsidP="005B40DB">
      <w:pPr>
        <w:numPr>
          <w:ilvl w:val="0"/>
          <w:numId w:val="19"/>
        </w:numPr>
        <w:spacing w:after="120" w:line="276" w:lineRule="auto"/>
        <w:contextualSpacing/>
        <w:jc w:val="both"/>
        <w:rPr>
          <w:rFonts w:ascii="Arial" w:hAnsi="Arial" w:cs="Arial"/>
          <w:sz w:val="22"/>
          <w:szCs w:val="22"/>
        </w:rPr>
      </w:pPr>
      <w:r>
        <w:rPr>
          <w:rFonts w:ascii="Arial" w:hAnsi="Arial" w:cs="Arial"/>
          <w:sz w:val="22"/>
          <w:szCs w:val="22"/>
        </w:rPr>
        <w:t>Upływ terminu do odstąpienia liczy się odrębnie dla każdego przypadku i okoliczności uprawniających do odstąpienia od Umowy.</w:t>
      </w:r>
    </w:p>
    <w:p w14:paraId="08A5F375" w14:textId="77777777" w:rsidR="005B40DB" w:rsidRDefault="005B40DB" w:rsidP="005B40DB">
      <w:pPr>
        <w:numPr>
          <w:ilvl w:val="0"/>
          <w:numId w:val="19"/>
        </w:numPr>
        <w:spacing w:after="120" w:line="276" w:lineRule="auto"/>
        <w:contextualSpacing/>
        <w:jc w:val="both"/>
        <w:rPr>
          <w:rFonts w:ascii="Arial" w:hAnsi="Arial" w:cs="Arial"/>
          <w:sz w:val="22"/>
          <w:szCs w:val="22"/>
        </w:rPr>
      </w:pPr>
      <w:r>
        <w:rPr>
          <w:rFonts w:ascii="Arial" w:hAnsi="Arial" w:cs="Arial"/>
          <w:sz w:val="22"/>
          <w:szCs w:val="22"/>
        </w:rPr>
        <w:t>Podstawy odstąpienia przewidziane w niniejszym paragrafie nie wyłączają ani nie ograniczają możliwości odstąpienia od Umowy przez Zamawiającego w przypadkach określonych w kodeksie cywilnym i innych obowiązujących przepisach.</w:t>
      </w:r>
    </w:p>
    <w:p w14:paraId="61799243" w14:textId="77777777" w:rsidR="005B40DB" w:rsidRDefault="005B40DB" w:rsidP="005B40DB">
      <w:pPr>
        <w:numPr>
          <w:ilvl w:val="0"/>
          <w:numId w:val="19"/>
        </w:numPr>
        <w:spacing w:after="120" w:line="276" w:lineRule="auto"/>
        <w:contextualSpacing/>
        <w:jc w:val="both"/>
        <w:rPr>
          <w:rFonts w:ascii="Arial" w:hAnsi="Arial" w:cs="Arial"/>
          <w:sz w:val="22"/>
          <w:szCs w:val="22"/>
        </w:rPr>
      </w:pPr>
      <w:r>
        <w:rPr>
          <w:rFonts w:ascii="Arial" w:hAnsi="Arial" w:cs="Arial"/>
          <w:sz w:val="22"/>
          <w:szCs w:val="22"/>
        </w:rPr>
        <w:t>Zamawiający będzie uprawniony do odstąpienia od Umowy, jeśli Wykonawca:</w:t>
      </w:r>
    </w:p>
    <w:p w14:paraId="0FED0E7A" w14:textId="77777777" w:rsidR="005B40DB" w:rsidRDefault="005B40DB" w:rsidP="005B40DB">
      <w:pPr>
        <w:numPr>
          <w:ilvl w:val="0"/>
          <w:numId w:val="27"/>
        </w:numPr>
        <w:spacing w:after="120" w:line="276" w:lineRule="auto"/>
        <w:ind w:left="720"/>
        <w:contextualSpacing/>
        <w:jc w:val="both"/>
        <w:rPr>
          <w:rFonts w:ascii="Arial" w:hAnsi="Arial" w:cs="Arial"/>
          <w:sz w:val="22"/>
          <w:szCs w:val="22"/>
        </w:rPr>
      </w:pPr>
      <w:r>
        <w:rPr>
          <w:rFonts w:ascii="Arial" w:hAnsi="Arial" w:cs="Arial"/>
          <w:sz w:val="22"/>
          <w:szCs w:val="22"/>
        </w:rPr>
        <w:t>nie wykonał obowiązku dotyczącego przedłużenia okresu obowiązywania zabezpieczenia należytego wykonania Umowy, lub wniesienia go na następny okres,</w:t>
      </w:r>
    </w:p>
    <w:p w14:paraId="145114A5" w14:textId="77777777" w:rsidR="005B40DB" w:rsidRDefault="005B40DB" w:rsidP="005B40DB">
      <w:pPr>
        <w:numPr>
          <w:ilvl w:val="0"/>
          <w:numId w:val="27"/>
        </w:numPr>
        <w:spacing w:after="120" w:line="276" w:lineRule="auto"/>
        <w:ind w:left="720"/>
        <w:contextualSpacing/>
        <w:jc w:val="both"/>
        <w:rPr>
          <w:rFonts w:ascii="Arial" w:hAnsi="Arial" w:cs="Arial"/>
          <w:sz w:val="22"/>
          <w:szCs w:val="22"/>
        </w:rPr>
      </w:pPr>
      <w:r>
        <w:rPr>
          <w:rFonts w:ascii="Arial" w:hAnsi="Arial" w:cs="Arial"/>
          <w:sz w:val="22"/>
          <w:szCs w:val="22"/>
        </w:rPr>
        <w:t>przerywa wykonywanie prac objętych Umową, lub w inny sposób okazuje zamiar odstąpienia od wykonywania zobowiązań objętych Umową,</w:t>
      </w:r>
    </w:p>
    <w:p w14:paraId="0591CBDF" w14:textId="77777777" w:rsidR="005B40DB" w:rsidRDefault="005B40DB" w:rsidP="005B40DB">
      <w:pPr>
        <w:numPr>
          <w:ilvl w:val="0"/>
          <w:numId w:val="27"/>
        </w:numPr>
        <w:spacing w:after="120" w:line="276" w:lineRule="auto"/>
        <w:ind w:left="720"/>
        <w:contextualSpacing/>
        <w:jc w:val="both"/>
        <w:rPr>
          <w:rFonts w:ascii="Arial" w:hAnsi="Arial" w:cs="Arial"/>
          <w:sz w:val="22"/>
          <w:szCs w:val="22"/>
        </w:rPr>
      </w:pPr>
      <w:r>
        <w:rPr>
          <w:rFonts w:ascii="Arial" w:hAnsi="Arial" w:cs="Arial"/>
          <w:sz w:val="22"/>
          <w:szCs w:val="22"/>
        </w:rPr>
        <w:t xml:space="preserve">jest w zwłoce z rozpoczęciem wykonywania lub wykonaniem Umowy lub któregokolwiek z etapów bądź obowiązków określonych w Umowie, </w:t>
      </w:r>
    </w:p>
    <w:p w14:paraId="4546D9E4" w14:textId="77777777" w:rsidR="005B40DB" w:rsidRDefault="005B40DB" w:rsidP="005B40DB">
      <w:pPr>
        <w:numPr>
          <w:ilvl w:val="0"/>
          <w:numId w:val="27"/>
        </w:numPr>
        <w:spacing w:after="120" w:line="276" w:lineRule="auto"/>
        <w:ind w:left="720"/>
        <w:contextualSpacing/>
        <w:jc w:val="both"/>
        <w:rPr>
          <w:rFonts w:ascii="Arial" w:hAnsi="Arial" w:cs="Arial"/>
          <w:sz w:val="22"/>
          <w:szCs w:val="22"/>
        </w:rPr>
      </w:pPr>
      <w:r>
        <w:rPr>
          <w:rFonts w:ascii="Arial" w:hAnsi="Arial" w:cs="Arial"/>
          <w:sz w:val="22"/>
          <w:szCs w:val="22"/>
        </w:rPr>
        <w:t>podzleci całość robót budowlanych lub sceduje Umowę bez zgody Zamawiającego,</w:t>
      </w:r>
    </w:p>
    <w:p w14:paraId="4A21DC4A" w14:textId="77777777" w:rsidR="005B40DB" w:rsidRDefault="005B40DB" w:rsidP="005B40DB">
      <w:pPr>
        <w:numPr>
          <w:ilvl w:val="0"/>
          <w:numId w:val="27"/>
        </w:numPr>
        <w:spacing w:after="120" w:line="276" w:lineRule="auto"/>
        <w:ind w:left="720"/>
        <w:contextualSpacing/>
        <w:jc w:val="both"/>
        <w:rPr>
          <w:rFonts w:ascii="Arial" w:hAnsi="Arial" w:cs="Arial"/>
          <w:sz w:val="22"/>
          <w:szCs w:val="22"/>
        </w:rPr>
      </w:pPr>
      <w:r>
        <w:rPr>
          <w:rFonts w:ascii="Arial" w:hAnsi="Arial" w:cs="Arial"/>
          <w:sz w:val="22"/>
          <w:szCs w:val="22"/>
        </w:rPr>
        <w:t>doprowadzi do sytuacji, w której zostanie dokonane zajęcie jego majątku, w szczególności nastąpi zajęcie wynagrodzenia należnego Wykonawcy z tytułu realizacji Umowy i pomimo wyznaczenia przez Zamawiającego terminu nie krótszego niż 14 dni na podjęcie skutecznych działań mających doprowadzić do uchylenia dokonanych zajęć, dokonane zajęcie nie zostanie uchylone przez organ egzekucyjny,</w:t>
      </w:r>
    </w:p>
    <w:p w14:paraId="100CE245" w14:textId="0E9FF72E" w:rsidR="005B40DB" w:rsidRDefault="005B40DB" w:rsidP="005B40DB">
      <w:pPr>
        <w:numPr>
          <w:ilvl w:val="0"/>
          <w:numId w:val="27"/>
        </w:numPr>
        <w:spacing w:after="120" w:line="276" w:lineRule="auto"/>
        <w:ind w:left="720"/>
        <w:contextualSpacing/>
        <w:jc w:val="both"/>
        <w:rPr>
          <w:rFonts w:ascii="Arial" w:hAnsi="Arial" w:cs="Arial"/>
          <w:sz w:val="22"/>
          <w:szCs w:val="22"/>
        </w:rPr>
      </w:pPr>
      <w:r>
        <w:rPr>
          <w:rFonts w:ascii="Arial" w:hAnsi="Arial" w:cs="Arial"/>
          <w:sz w:val="22"/>
          <w:szCs w:val="22"/>
        </w:rPr>
        <w:t>naruszy obowiązki związane z zapłatą wynagrodzenia na rzecz podwykonawcy lub dalszego podwykonawcy, w związku z czym Zamawiający dokona co najmniej 2-krotnej bezpośredniej zapłaty lub bezpośredniej zapłaty albo bezpośrednich zapłat na łączną sumę większą niż 5%</w:t>
      </w:r>
      <w:r w:rsidR="00A70573">
        <w:rPr>
          <w:rFonts w:ascii="Arial" w:hAnsi="Arial" w:cs="Arial"/>
          <w:sz w:val="22"/>
          <w:szCs w:val="22"/>
        </w:rPr>
        <w:t xml:space="preserve"> </w:t>
      </w:r>
      <w:r>
        <w:rPr>
          <w:rFonts w:ascii="Arial" w:hAnsi="Arial" w:cs="Arial"/>
          <w:sz w:val="22"/>
          <w:szCs w:val="22"/>
        </w:rPr>
        <w:t>wynagrodzenia umownego brutto na rzecz podwykonawcy lub dalszego  podwykonawcy,</w:t>
      </w:r>
    </w:p>
    <w:p w14:paraId="59512D4F" w14:textId="77777777" w:rsidR="005B40DB" w:rsidRDefault="005B40DB" w:rsidP="005B40DB">
      <w:pPr>
        <w:numPr>
          <w:ilvl w:val="0"/>
          <w:numId w:val="27"/>
        </w:numPr>
        <w:spacing w:after="120" w:line="276" w:lineRule="auto"/>
        <w:ind w:left="720"/>
        <w:contextualSpacing/>
        <w:jc w:val="both"/>
        <w:rPr>
          <w:rFonts w:ascii="Arial" w:hAnsi="Arial" w:cs="Arial"/>
          <w:sz w:val="22"/>
          <w:szCs w:val="22"/>
        </w:rPr>
      </w:pPr>
      <w:r>
        <w:rPr>
          <w:rFonts w:ascii="Arial" w:hAnsi="Arial" w:cs="Arial"/>
          <w:sz w:val="22"/>
          <w:szCs w:val="22"/>
        </w:rPr>
        <w:t>da lub zaproponuje pośrednio lub bezpośrednio wręczenie jakiejkolwiek osobie korzyści materialnych, darów, prowizji lub przedmiotu wartościowego w celu wynagrodzenia lub nakłonienia jej do:</w:t>
      </w:r>
    </w:p>
    <w:p w14:paraId="1A440B0A" w14:textId="77777777" w:rsidR="005B40DB" w:rsidRDefault="005B40DB" w:rsidP="005B40DB">
      <w:pPr>
        <w:numPr>
          <w:ilvl w:val="0"/>
          <w:numId w:val="15"/>
        </w:numPr>
        <w:spacing w:after="120" w:line="276" w:lineRule="auto"/>
        <w:ind w:left="720" w:hanging="360"/>
        <w:contextualSpacing/>
        <w:jc w:val="both"/>
        <w:rPr>
          <w:rFonts w:ascii="Arial" w:hAnsi="Arial" w:cs="Arial"/>
          <w:sz w:val="22"/>
          <w:szCs w:val="22"/>
        </w:rPr>
      </w:pPr>
      <w:r>
        <w:rPr>
          <w:rFonts w:ascii="Arial" w:hAnsi="Arial" w:cs="Arial"/>
          <w:sz w:val="22"/>
          <w:szCs w:val="22"/>
        </w:rPr>
        <w:t>działania lub wstrzymania się  od działania związanego z Umową, lub</w:t>
      </w:r>
    </w:p>
    <w:p w14:paraId="3F684238" w14:textId="77777777" w:rsidR="005B40DB" w:rsidRDefault="005B40DB" w:rsidP="005B40DB">
      <w:pPr>
        <w:numPr>
          <w:ilvl w:val="0"/>
          <w:numId w:val="15"/>
        </w:numPr>
        <w:spacing w:line="276" w:lineRule="auto"/>
        <w:ind w:left="714" w:hanging="357"/>
        <w:contextualSpacing/>
        <w:jc w:val="both"/>
        <w:rPr>
          <w:rFonts w:ascii="Arial" w:hAnsi="Arial" w:cs="Arial"/>
          <w:sz w:val="22"/>
          <w:szCs w:val="22"/>
        </w:rPr>
      </w:pPr>
      <w:r>
        <w:rPr>
          <w:rFonts w:ascii="Arial" w:hAnsi="Arial" w:cs="Arial"/>
          <w:sz w:val="22"/>
          <w:szCs w:val="22"/>
        </w:rPr>
        <w:t>okazania lub wstrzymania się od okazania względów lub niechęci wobec jakiejkolwiek osoby związanej z wykonywaniem Umowy lub jeśli którakolwiek z osób stanowiących personel Wykonawcy lub podwykonawcy, bądź dalszego podwykonawcy da lub zaproponuje pośrednio lub bezpośrednio jakiejkolwiek osobie korzyści materialne lub wynagrodzenie opisane w niniejszym punkcie. Jednakże zgodne z prawem nakłanianie i nagradzanie personelu Wykonawcy nie uprawnia do odstąpienia od Umowy,</w:t>
      </w:r>
    </w:p>
    <w:p w14:paraId="1DC1320B" w14:textId="77777777" w:rsidR="005B40DB" w:rsidRDefault="005B40DB" w:rsidP="005B40DB">
      <w:pPr>
        <w:pStyle w:val="Akapitzlist1"/>
        <w:widowControl w:val="0"/>
        <w:numPr>
          <w:ilvl w:val="0"/>
          <w:numId w:val="27"/>
        </w:numPr>
        <w:autoSpaceDE w:val="0"/>
        <w:spacing w:line="276" w:lineRule="auto"/>
        <w:ind w:left="720"/>
        <w:jc w:val="both"/>
        <w:rPr>
          <w:rFonts w:ascii="Arial" w:hAnsi="Arial" w:cs="Arial"/>
          <w:sz w:val="22"/>
          <w:szCs w:val="22"/>
        </w:rPr>
      </w:pPr>
      <w:r>
        <w:rPr>
          <w:rFonts w:ascii="Arial" w:hAnsi="Arial" w:cs="Arial"/>
          <w:sz w:val="22"/>
          <w:szCs w:val="22"/>
        </w:rPr>
        <w:t xml:space="preserve">mimo dwukrotnych wezwań nie realizuje przedmiotu umowy zgodnie z umową lub też </w:t>
      </w:r>
      <w:r>
        <w:rPr>
          <w:rFonts w:ascii="Arial" w:hAnsi="Arial" w:cs="Arial"/>
          <w:sz w:val="22"/>
          <w:szCs w:val="22"/>
        </w:rPr>
        <w:br/>
        <w:t>w inny rażący sposób zaniedbuje postanowienia umowne,</w:t>
      </w:r>
    </w:p>
    <w:p w14:paraId="17A97F5B" w14:textId="77777777" w:rsidR="005B40DB" w:rsidRDefault="005B40DB" w:rsidP="005B40DB">
      <w:pPr>
        <w:pStyle w:val="Akapitzlist1"/>
        <w:widowControl w:val="0"/>
        <w:numPr>
          <w:ilvl w:val="0"/>
          <w:numId w:val="27"/>
        </w:numPr>
        <w:autoSpaceDE w:val="0"/>
        <w:spacing w:line="276" w:lineRule="auto"/>
        <w:ind w:left="720"/>
        <w:jc w:val="both"/>
        <w:rPr>
          <w:rFonts w:ascii="Arial" w:hAnsi="Arial" w:cs="Arial"/>
          <w:bCs/>
          <w:sz w:val="22"/>
          <w:szCs w:val="22"/>
        </w:rPr>
      </w:pPr>
      <w:r>
        <w:rPr>
          <w:rFonts w:ascii="Arial" w:hAnsi="Arial" w:cs="Arial"/>
          <w:sz w:val="22"/>
          <w:szCs w:val="22"/>
        </w:rPr>
        <w:t>pozostaje w zwłoce co do któregokolwiek z obowiązków wynikających z niniejszej Umowy powyżej 7 dni kalendarzowych.</w:t>
      </w:r>
    </w:p>
    <w:p w14:paraId="5C8771BE" w14:textId="77777777" w:rsidR="005B40DB" w:rsidRDefault="005B40DB" w:rsidP="005B40DB">
      <w:pPr>
        <w:widowControl w:val="0"/>
        <w:numPr>
          <w:ilvl w:val="0"/>
          <w:numId w:val="19"/>
        </w:numPr>
        <w:overflowPunct w:val="0"/>
        <w:autoSpaceDE w:val="0"/>
        <w:ind w:right="20"/>
        <w:jc w:val="both"/>
        <w:rPr>
          <w:rFonts w:ascii="Arial" w:hAnsi="Arial" w:cs="Arial"/>
          <w:sz w:val="22"/>
          <w:szCs w:val="22"/>
        </w:rPr>
      </w:pPr>
      <w:r>
        <w:rPr>
          <w:rFonts w:ascii="Arial" w:hAnsi="Arial" w:cs="Arial"/>
          <w:bCs/>
          <w:sz w:val="22"/>
          <w:szCs w:val="22"/>
        </w:rPr>
        <w:t>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części Umowy.</w:t>
      </w:r>
    </w:p>
    <w:p w14:paraId="53235BE4" w14:textId="77777777" w:rsidR="005B40DB" w:rsidRDefault="005B40DB" w:rsidP="005B40DB">
      <w:pPr>
        <w:numPr>
          <w:ilvl w:val="0"/>
          <w:numId w:val="19"/>
        </w:numPr>
        <w:spacing w:after="120" w:line="276" w:lineRule="auto"/>
        <w:contextualSpacing/>
        <w:jc w:val="both"/>
        <w:rPr>
          <w:rFonts w:ascii="Arial" w:hAnsi="Arial" w:cs="Arial"/>
          <w:b/>
          <w:sz w:val="22"/>
          <w:szCs w:val="22"/>
          <w:lang w:eastAsia="pl-PL"/>
        </w:rPr>
      </w:pPr>
      <w:r>
        <w:rPr>
          <w:rFonts w:ascii="Arial" w:hAnsi="Arial" w:cs="Arial"/>
          <w:sz w:val="22"/>
          <w:szCs w:val="22"/>
        </w:rPr>
        <w:t xml:space="preserve">Odstąpienie od Umowy następuje w formie pisemnej pod rygorem nieważności.  </w:t>
      </w:r>
    </w:p>
    <w:p w14:paraId="0E8919D1" w14:textId="77777777" w:rsidR="005B40DB" w:rsidRDefault="005B40DB" w:rsidP="005B40DB">
      <w:pPr>
        <w:rPr>
          <w:rFonts w:ascii="Arial" w:hAnsi="Arial" w:cs="Arial"/>
          <w:b/>
          <w:sz w:val="22"/>
          <w:szCs w:val="22"/>
          <w:lang w:eastAsia="pl-PL"/>
        </w:rPr>
      </w:pPr>
    </w:p>
    <w:p w14:paraId="3CB00E30" w14:textId="77777777" w:rsidR="005B40DB" w:rsidRDefault="005B40DB" w:rsidP="005B40DB">
      <w:pPr>
        <w:jc w:val="center"/>
        <w:rPr>
          <w:rFonts w:ascii="Arial" w:hAnsi="Arial" w:cs="Arial"/>
          <w:sz w:val="22"/>
          <w:szCs w:val="22"/>
          <w:lang w:eastAsia="pl-PL"/>
        </w:rPr>
      </w:pPr>
      <w:r>
        <w:rPr>
          <w:rFonts w:ascii="Arial" w:hAnsi="Arial" w:cs="Arial"/>
          <w:b/>
          <w:sz w:val="22"/>
          <w:szCs w:val="22"/>
          <w:lang w:eastAsia="pl-PL"/>
        </w:rPr>
        <w:t>§ 14</w:t>
      </w:r>
    </w:p>
    <w:p w14:paraId="491D282B" w14:textId="77777777" w:rsidR="005B40DB" w:rsidRDefault="005B40DB" w:rsidP="005B40DB">
      <w:pPr>
        <w:numPr>
          <w:ilvl w:val="0"/>
          <w:numId w:val="9"/>
        </w:numPr>
        <w:ind w:left="360"/>
        <w:jc w:val="both"/>
        <w:rPr>
          <w:rFonts w:ascii="Arial" w:hAnsi="Arial" w:cs="Arial"/>
          <w:sz w:val="22"/>
          <w:szCs w:val="22"/>
          <w:lang w:eastAsia="pl-PL"/>
        </w:rPr>
      </w:pPr>
      <w:r>
        <w:rPr>
          <w:rFonts w:ascii="Arial" w:hAnsi="Arial" w:cs="Arial"/>
          <w:sz w:val="22"/>
          <w:szCs w:val="22"/>
          <w:lang w:eastAsia="pl-PL"/>
        </w:rPr>
        <w:t xml:space="preserve">Odstąpienie od Umowy nie pozbawia Zamawiającego żadnego z uprawnień, jakie nabył on na podstawie niniejszej Umowy lub na innej podstawie. </w:t>
      </w:r>
    </w:p>
    <w:p w14:paraId="7E9AE690" w14:textId="77777777" w:rsidR="005B40DB" w:rsidRDefault="005B40DB" w:rsidP="005B40DB">
      <w:pPr>
        <w:numPr>
          <w:ilvl w:val="0"/>
          <w:numId w:val="9"/>
        </w:numPr>
        <w:ind w:left="360"/>
        <w:jc w:val="both"/>
        <w:rPr>
          <w:rFonts w:ascii="Arial" w:hAnsi="Arial" w:cs="Arial"/>
          <w:sz w:val="22"/>
          <w:szCs w:val="22"/>
          <w:lang w:eastAsia="pl-PL"/>
        </w:rPr>
      </w:pPr>
      <w:r>
        <w:rPr>
          <w:rFonts w:ascii="Arial" w:hAnsi="Arial" w:cs="Arial"/>
          <w:sz w:val="22"/>
          <w:szCs w:val="22"/>
          <w:lang w:eastAsia="pl-PL"/>
        </w:rPr>
        <w:t xml:space="preserve">Uregulowanie zawarte w ust. 1 dotyczy w szczególności: </w:t>
      </w:r>
    </w:p>
    <w:p w14:paraId="178C2690" w14:textId="77777777" w:rsidR="005B40DB" w:rsidRDefault="005B40DB" w:rsidP="005B40DB">
      <w:pPr>
        <w:numPr>
          <w:ilvl w:val="0"/>
          <w:numId w:val="44"/>
        </w:numPr>
        <w:ind w:left="360"/>
        <w:jc w:val="both"/>
        <w:rPr>
          <w:rFonts w:ascii="Arial" w:hAnsi="Arial" w:cs="Arial"/>
          <w:sz w:val="22"/>
          <w:szCs w:val="22"/>
          <w:lang w:eastAsia="pl-PL"/>
        </w:rPr>
      </w:pPr>
      <w:r>
        <w:rPr>
          <w:rFonts w:ascii="Arial" w:hAnsi="Arial" w:cs="Arial"/>
          <w:sz w:val="22"/>
          <w:szCs w:val="22"/>
          <w:lang w:eastAsia="pl-PL"/>
        </w:rPr>
        <w:t>prawa własności w stosunku do wykonanych: projektów i innych dokumentów, robót oraz ich rezultatu, a także wbudowanych materiałów i urządzeń,</w:t>
      </w:r>
    </w:p>
    <w:p w14:paraId="76B02CB7" w14:textId="01AAAD4D" w:rsidR="005B40DB" w:rsidRDefault="005B40DB" w:rsidP="005B40DB">
      <w:pPr>
        <w:numPr>
          <w:ilvl w:val="0"/>
          <w:numId w:val="44"/>
        </w:numPr>
        <w:ind w:left="360"/>
        <w:jc w:val="both"/>
        <w:rPr>
          <w:rFonts w:ascii="Arial" w:hAnsi="Arial" w:cs="Arial"/>
          <w:sz w:val="22"/>
          <w:szCs w:val="22"/>
          <w:lang w:eastAsia="pl-PL"/>
        </w:rPr>
      </w:pPr>
      <w:r>
        <w:rPr>
          <w:rFonts w:ascii="Arial" w:hAnsi="Arial" w:cs="Arial"/>
          <w:sz w:val="22"/>
          <w:szCs w:val="22"/>
          <w:lang w:eastAsia="pl-PL"/>
        </w:rPr>
        <w:t xml:space="preserve">uprawnień z tytułu gwarancji i rękojmi, wraz z karami umownymi z tytułu ich naruszenia, </w:t>
      </w:r>
      <w:r>
        <w:rPr>
          <w:rFonts w:ascii="Arial" w:hAnsi="Arial" w:cs="Arial"/>
          <w:sz w:val="22"/>
          <w:szCs w:val="22"/>
          <w:lang w:eastAsia="pl-PL"/>
        </w:rPr>
        <w:br/>
        <w:t xml:space="preserve">w stosunku do wykonanych: projektów i innych dokumentów, robót oraz ich rezultatu, </w:t>
      </w:r>
      <w:r w:rsidR="00F365D2">
        <w:rPr>
          <w:rFonts w:ascii="Arial" w:hAnsi="Arial" w:cs="Arial"/>
          <w:sz w:val="22"/>
          <w:szCs w:val="22"/>
          <w:lang w:eastAsia="pl-PL"/>
        </w:rPr>
        <w:t xml:space="preserve">              </w:t>
      </w:r>
      <w:r>
        <w:rPr>
          <w:rFonts w:ascii="Arial" w:hAnsi="Arial" w:cs="Arial"/>
          <w:sz w:val="22"/>
          <w:szCs w:val="22"/>
          <w:lang w:eastAsia="pl-PL"/>
        </w:rPr>
        <w:t>a także wbudowanych materiałów i urządzeń, z tym że:</w:t>
      </w:r>
    </w:p>
    <w:p w14:paraId="5FB0507B" w14:textId="77777777" w:rsidR="005B40DB" w:rsidRDefault="005B40DB" w:rsidP="005B40DB">
      <w:pPr>
        <w:numPr>
          <w:ilvl w:val="0"/>
          <w:numId w:val="16"/>
        </w:numPr>
        <w:ind w:left="360"/>
        <w:jc w:val="both"/>
        <w:rPr>
          <w:rFonts w:ascii="Arial" w:hAnsi="Arial" w:cs="Arial"/>
          <w:sz w:val="22"/>
          <w:szCs w:val="22"/>
          <w:lang w:eastAsia="pl-PL"/>
        </w:rPr>
      </w:pPr>
      <w:r>
        <w:rPr>
          <w:rFonts w:ascii="Arial" w:hAnsi="Arial" w:cs="Arial"/>
          <w:sz w:val="22"/>
          <w:szCs w:val="22"/>
          <w:lang w:eastAsia="pl-PL"/>
        </w:rPr>
        <w:t xml:space="preserve">w przypadku odstąpienia w części – z tytułu gwarancji oraz rękojmi, </w:t>
      </w:r>
    </w:p>
    <w:p w14:paraId="0A0C5D06" w14:textId="77777777" w:rsidR="005B40DB" w:rsidRDefault="005B40DB" w:rsidP="005B40DB">
      <w:pPr>
        <w:numPr>
          <w:ilvl w:val="0"/>
          <w:numId w:val="16"/>
        </w:numPr>
        <w:ind w:left="360"/>
        <w:jc w:val="both"/>
        <w:rPr>
          <w:rFonts w:ascii="Arial" w:hAnsi="Arial" w:cs="Arial"/>
          <w:sz w:val="22"/>
          <w:szCs w:val="22"/>
          <w:lang w:eastAsia="pl-PL"/>
        </w:rPr>
      </w:pPr>
      <w:r>
        <w:rPr>
          <w:rFonts w:ascii="Arial" w:hAnsi="Arial" w:cs="Arial"/>
          <w:sz w:val="22"/>
          <w:szCs w:val="22"/>
          <w:lang w:eastAsia="pl-PL"/>
        </w:rPr>
        <w:t xml:space="preserve">w przypadku odstąpienia w całości – z tytułu rękojmi, </w:t>
      </w:r>
    </w:p>
    <w:p w14:paraId="17595698" w14:textId="77777777" w:rsidR="005B40DB" w:rsidRDefault="005B40DB" w:rsidP="005B40DB">
      <w:pPr>
        <w:numPr>
          <w:ilvl w:val="0"/>
          <w:numId w:val="44"/>
        </w:numPr>
        <w:ind w:left="360"/>
        <w:jc w:val="both"/>
        <w:rPr>
          <w:rFonts w:ascii="Arial" w:hAnsi="Arial" w:cs="Arial"/>
          <w:sz w:val="22"/>
          <w:szCs w:val="22"/>
          <w:lang w:eastAsia="pl-PL"/>
        </w:rPr>
      </w:pPr>
      <w:r>
        <w:rPr>
          <w:rFonts w:ascii="Arial" w:hAnsi="Arial" w:cs="Arial"/>
          <w:sz w:val="22"/>
          <w:szCs w:val="22"/>
          <w:lang w:eastAsia="pl-PL"/>
        </w:rPr>
        <w:t xml:space="preserve">uprawnień z tytułu praw autorskich, </w:t>
      </w:r>
    </w:p>
    <w:p w14:paraId="595BCD86" w14:textId="77777777" w:rsidR="005B40DB" w:rsidRDefault="005B40DB" w:rsidP="005B40DB">
      <w:pPr>
        <w:numPr>
          <w:ilvl w:val="0"/>
          <w:numId w:val="44"/>
        </w:numPr>
        <w:ind w:left="360"/>
        <w:jc w:val="both"/>
        <w:rPr>
          <w:rFonts w:ascii="Arial" w:hAnsi="Arial" w:cs="Arial"/>
          <w:sz w:val="22"/>
          <w:szCs w:val="22"/>
          <w:lang w:eastAsia="pl-PL"/>
        </w:rPr>
      </w:pPr>
      <w:r>
        <w:rPr>
          <w:rFonts w:ascii="Arial" w:hAnsi="Arial" w:cs="Arial"/>
          <w:sz w:val="22"/>
          <w:szCs w:val="22"/>
          <w:lang w:eastAsia="pl-PL"/>
        </w:rPr>
        <w:t>kar umownych, z tym że:</w:t>
      </w:r>
    </w:p>
    <w:p w14:paraId="31E87262" w14:textId="77777777" w:rsidR="005B40DB" w:rsidRDefault="005B40DB" w:rsidP="005B40DB">
      <w:pPr>
        <w:numPr>
          <w:ilvl w:val="0"/>
          <w:numId w:val="24"/>
        </w:numPr>
        <w:ind w:left="360"/>
        <w:jc w:val="both"/>
        <w:rPr>
          <w:rFonts w:ascii="Arial" w:hAnsi="Arial" w:cs="Arial"/>
          <w:sz w:val="22"/>
          <w:szCs w:val="22"/>
          <w:lang w:eastAsia="pl-PL"/>
        </w:rPr>
      </w:pPr>
      <w:r>
        <w:rPr>
          <w:rFonts w:ascii="Arial" w:hAnsi="Arial" w:cs="Arial"/>
          <w:sz w:val="22"/>
          <w:szCs w:val="22"/>
          <w:lang w:eastAsia="pl-PL"/>
        </w:rPr>
        <w:t>Zamawiającemu przysługują kary umowne przewidziane w Umowie, o ile przesłanki do ich naliczenia wystąpiły przed odstąpieniem od Umowy – niezależnie od tego, czy kary te zostały naliczone przed odstąpieniem, z zastrzeżeniem lit b) oraz pkt 2,</w:t>
      </w:r>
    </w:p>
    <w:p w14:paraId="3D78F83D" w14:textId="77777777" w:rsidR="005B40DB" w:rsidRDefault="005B40DB" w:rsidP="005B40DB">
      <w:pPr>
        <w:numPr>
          <w:ilvl w:val="0"/>
          <w:numId w:val="24"/>
        </w:numPr>
        <w:ind w:left="360"/>
        <w:jc w:val="both"/>
        <w:rPr>
          <w:rFonts w:ascii="Arial" w:hAnsi="Arial" w:cs="Arial"/>
          <w:sz w:val="22"/>
          <w:szCs w:val="22"/>
          <w:lang w:eastAsia="pl-PL"/>
        </w:rPr>
      </w:pPr>
      <w:r>
        <w:rPr>
          <w:rFonts w:ascii="Arial" w:hAnsi="Arial" w:cs="Arial"/>
          <w:sz w:val="22"/>
          <w:szCs w:val="22"/>
          <w:lang w:eastAsia="pl-PL"/>
        </w:rPr>
        <w:t>kary umowne za zwłokę  w wykonaniu Umowy, określone w § 10 ust. 1 pkt 2, mogą być liczone jedynie za okres do dnia odstąpienia od Umowy oraz zmniejszają wysokość należnej kary umownej za odstąpienie od Umowy,</w:t>
      </w:r>
    </w:p>
    <w:p w14:paraId="64D7FF72" w14:textId="77777777" w:rsidR="005B40DB" w:rsidRDefault="005B40DB" w:rsidP="005B40DB">
      <w:pPr>
        <w:numPr>
          <w:ilvl w:val="0"/>
          <w:numId w:val="44"/>
        </w:numPr>
        <w:ind w:left="360"/>
        <w:jc w:val="both"/>
        <w:rPr>
          <w:rFonts w:ascii="Arial" w:hAnsi="Arial" w:cs="Arial"/>
          <w:sz w:val="22"/>
          <w:szCs w:val="22"/>
          <w:lang w:eastAsia="pl-PL"/>
        </w:rPr>
      </w:pPr>
      <w:r>
        <w:rPr>
          <w:rFonts w:ascii="Arial" w:hAnsi="Arial" w:cs="Arial"/>
          <w:sz w:val="22"/>
          <w:szCs w:val="22"/>
          <w:lang w:eastAsia="pl-PL"/>
        </w:rPr>
        <w:t xml:space="preserve">dochodzenia naprawienia szkody.  </w:t>
      </w:r>
    </w:p>
    <w:p w14:paraId="4D6F9699" w14:textId="77777777" w:rsidR="005B40DB" w:rsidDel="00182EC2" w:rsidRDefault="005B40DB" w:rsidP="005B40DB">
      <w:pPr>
        <w:ind w:left="360" w:hanging="360"/>
        <w:jc w:val="both"/>
        <w:rPr>
          <w:del w:id="6" w:author="Estera Urbaniak" w:date="2025-10-08T13:55:00Z" w16du:dateUtc="2025-10-08T11:55:00Z"/>
          <w:rFonts w:ascii="Arial" w:hAnsi="Arial" w:cs="Arial"/>
          <w:sz w:val="22"/>
          <w:szCs w:val="22"/>
          <w:lang w:eastAsia="pl-PL"/>
        </w:rPr>
      </w:pPr>
      <w:r>
        <w:rPr>
          <w:rFonts w:ascii="Arial" w:hAnsi="Arial" w:cs="Arial"/>
          <w:sz w:val="22"/>
          <w:szCs w:val="22"/>
          <w:lang w:eastAsia="pl-PL"/>
        </w:rPr>
        <w:t xml:space="preserve">3.   Procedura opisana w niniejszym paragrafie znajduje zastosowanie zarówno w przypadku odstąpienia od Umowy w całości, jak też w części oraz do odstąpienia przez Zamawiającego, jak i Wykonawcę. </w:t>
      </w:r>
    </w:p>
    <w:p w14:paraId="4CF151C9" w14:textId="77777777" w:rsidR="005B40DB" w:rsidRDefault="005B40DB" w:rsidP="00182EC2">
      <w:pPr>
        <w:ind w:left="360" w:hanging="360"/>
        <w:jc w:val="both"/>
        <w:rPr>
          <w:rFonts w:ascii="Arial" w:hAnsi="Arial" w:cs="Arial"/>
          <w:sz w:val="22"/>
          <w:szCs w:val="22"/>
          <w:lang w:eastAsia="pl-PL"/>
        </w:rPr>
      </w:pPr>
    </w:p>
    <w:p w14:paraId="60DB5C91" w14:textId="77777777" w:rsidR="005B40DB" w:rsidRDefault="005B40DB" w:rsidP="005B40DB">
      <w:pPr>
        <w:jc w:val="center"/>
        <w:rPr>
          <w:rFonts w:ascii="Arial" w:hAnsi="Arial" w:cs="Arial"/>
          <w:bCs/>
          <w:iCs/>
          <w:sz w:val="22"/>
          <w:szCs w:val="22"/>
          <w:lang w:eastAsia="pl-PL"/>
        </w:rPr>
      </w:pPr>
      <w:r>
        <w:rPr>
          <w:rFonts w:ascii="Arial" w:hAnsi="Arial" w:cs="Arial"/>
          <w:b/>
          <w:sz w:val="22"/>
          <w:szCs w:val="22"/>
          <w:lang w:eastAsia="pl-PL"/>
        </w:rPr>
        <w:t>§ 15</w:t>
      </w:r>
    </w:p>
    <w:p w14:paraId="5A7B0AA1" w14:textId="77777777" w:rsidR="005B40DB" w:rsidRDefault="005B40DB" w:rsidP="005B40DB">
      <w:pPr>
        <w:numPr>
          <w:ilvl w:val="0"/>
          <w:numId w:val="30"/>
        </w:numPr>
        <w:ind w:left="360"/>
        <w:jc w:val="both"/>
        <w:rPr>
          <w:rFonts w:ascii="Arial" w:hAnsi="Arial" w:cs="Arial"/>
          <w:bCs/>
          <w:iCs/>
          <w:sz w:val="22"/>
          <w:szCs w:val="22"/>
          <w:lang w:eastAsia="pl-PL"/>
        </w:rPr>
      </w:pPr>
      <w:r>
        <w:rPr>
          <w:rFonts w:ascii="Arial" w:hAnsi="Arial" w:cs="Arial"/>
          <w:bCs/>
          <w:iCs/>
          <w:sz w:val="22"/>
          <w:szCs w:val="22"/>
          <w:lang w:eastAsia="pl-PL"/>
        </w:rPr>
        <w:t xml:space="preserve">W terminie 14 dni od odstąpienia od Umowy, Wykonawca przy udziale Zamawiającego sporządzi szczegółowy protokół inwentaryzacji robót w toku, zgodnie z ust. 2 i 5. </w:t>
      </w:r>
    </w:p>
    <w:p w14:paraId="3D53A82B" w14:textId="77777777" w:rsidR="005B40DB" w:rsidRDefault="005B40DB" w:rsidP="005B40DB">
      <w:pPr>
        <w:numPr>
          <w:ilvl w:val="0"/>
          <w:numId w:val="30"/>
        </w:numPr>
        <w:ind w:left="360"/>
        <w:jc w:val="both"/>
        <w:rPr>
          <w:rFonts w:ascii="Arial" w:hAnsi="Arial" w:cs="Arial"/>
          <w:sz w:val="22"/>
          <w:szCs w:val="22"/>
          <w:lang w:eastAsia="pl-PL"/>
        </w:rPr>
      </w:pPr>
      <w:r>
        <w:rPr>
          <w:rFonts w:ascii="Arial" w:hAnsi="Arial" w:cs="Arial"/>
          <w:bCs/>
          <w:iCs/>
          <w:sz w:val="22"/>
          <w:szCs w:val="22"/>
          <w:lang w:eastAsia="pl-PL"/>
        </w:rPr>
        <w:t>Protokół inwentaryzacji, o którym mowa w ust. 1, zostanie sporządzony zgodnie z następującymi założeniami:</w:t>
      </w:r>
    </w:p>
    <w:p w14:paraId="4D673FC1" w14:textId="77777777" w:rsidR="005B40DB" w:rsidRDefault="005B40DB" w:rsidP="005B40DB">
      <w:pPr>
        <w:numPr>
          <w:ilvl w:val="0"/>
          <w:numId w:val="12"/>
        </w:numPr>
        <w:ind w:left="360" w:firstLine="66"/>
        <w:jc w:val="both"/>
        <w:rPr>
          <w:rFonts w:ascii="Arial" w:hAnsi="Arial" w:cs="Arial"/>
          <w:sz w:val="22"/>
          <w:szCs w:val="22"/>
          <w:lang w:eastAsia="pl-PL"/>
        </w:rPr>
      </w:pPr>
      <w:r>
        <w:rPr>
          <w:rFonts w:ascii="Arial" w:hAnsi="Arial" w:cs="Arial"/>
          <w:sz w:val="22"/>
          <w:szCs w:val="22"/>
          <w:lang w:eastAsia="pl-PL"/>
        </w:rPr>
        <w:t>wycena poszczególnych elementów zostanie dokonana proporcjonalnie do stopnia procentowego zaawansowania prac, z uwzględnieniem wartości Umowy; Ustalenie stopnia procentowego zaawansowania prac oznacza porównanie zakresu prac wykonanych z ilością prac niezbędnych do wykonania Umowy w całości,</w:t>
      </w:r>
    </w:p>
    <w:p w14:paraId="0D05A98E" w14:textId="77777777" w:rsidR="005B40DB" w:rsidRDefault="005B40DB" w:rsidP="005B40DB">
      <w:pPr>
        <w:numPr>
          <w:ilvl w:val="0"/>
          <w:numId w:val="12"/>
        </w:numPr>
        <w:ind w:left="360" w:firstLine="66"/>
        <w:jc w:val="both"/>
        <w:rPr>
          <w:rFonts w:ascii="Arial" w:hAnsi="Arial" w:cs="Arial"/>
          <w:bCs/>
          <w:iCs/>
          <w:sz w:val="22"/>
          <w:szCs w:val="22"/>
          <w:lang w:eastAsia="pl-PL"/>
        </w:rPr>
      </w:pPr>
      <w:r>
        <w:rPr>
          <w:rFonts w:ascii="Arial" w:hAnsi="Arial" w:cs="Arial"/>
          <w:sz w:val="22"/>
          <w:szCs w:val="22"/>
          <w:lang w:eastAsia="pl-PL"/>
        </w:rPr>
        <w:t xml:space="preserve">w przypadku gdy wykonane prace obarczone są wadami, ich wartość ulega odpowiedniemu zmniejszeniu. </w:t>
      </w:r>
    </w:p>
    <w:p w14:paraId="2D466948" w14:textId="77777777" w:rsidR="005B40DB" w:rsidRDefault="005B40DB" w:rsidP="005B40DB">
      <w:pPr>
        <w:numPr>
          <w:ilvl w:val="0"/>
          <w:numId w:val="30"/>
        </w:numPr>
        <w:ind w:left="360"/>
        <w:jc w:val="both"/>
        <w:rPr>
          <w:rFonts w:ascii="Arial" w:hAnsi="Arial" w:cs="Arial"/>
          <w:bCs/>
          <w:iCs/>
          <w:sz w:val="22"/>
          <w:szCs w:val="22"/>
          <w:lang w:eastAsia="pl-PL"/>
        </w:rPr>
      </w:pPr>
      <w:r>
        <w:rPr>
          <w:rFonts w:ascii="Arial" w:hAnsi="Arial" w:cs="Arial"/>
          <w:bCs/>
          <w:iCs/>
          <w:sz w:val="22"/>
          <w:szCs w:val="22"/>
          <w:lang w:eastAsia="pl-PL"/>
        </w:rPr>
        <w:t>Wykonawca niezwłocznie po odstąpieniu zgłosi Zamawiającemu gotowość odbioru robót przerwanych oraz zabezpieczających oraz zabezpieczy przerwane roboty do momentu przekazania terenu budowy Zamawiającemu.</w:t>
      </w:r>
    </w:p>
    <w:p w14:paraId="0141A795" w14:textId="77777777" w:rsidR="005B40DB" w:rsidRDefault="005B40DB" w:rsidP="005B40DB">
      <w:pPr>
        <w:numPr>
          <w:ilvl w:val="0"/>
          <w:numId w:val="30"/>
        </w:numPr>
        <w:ind w:left="360"/>
        <w:jc w:val="both"/>
        <w:rPr>
          <w:rFonts w:ascii="Arial" w:hAnsi="Arial" w:cs="Arial"/>
          <w:bCs/>
          <w:iCs/>
          <w:sz w:val="22"/>
          <w:szCs w:val="22"/>
          <w:lang w:eastAsia="pl-PL"/>
        </w:rPr>
      </w:pPr>
      <w:r>
        <w:rPr>
          <w:rFonts w:ascii="Arial" w:hAnsi="Arial" w:cs="Arial"/>
          <w:bCs/>
          <w:iCs/>
          <w:sz w:val="22"/>
          <w:szCs w:val="22"/>
          <w:lang w:eastAsia="pl-PL"/>
        </w:rPr>
        <w:t>W terminie 14 dni od odstąpienia Wykonawca przekaże teren budowy Zamawiającemu oraz:</w:t>
      </w:r>
    </w:p>
    <w:p w14:paraId="4EC6A9FD" w14:textId="77777777" w:rsidR="005B40DB" w:rsidRDefault="005B40DB" w:rsidP="005B40DB">
      <w:pPr>
        <w:numPr>
          <w:ilvl w:val="0"/>
          <w:numId w:val="6"/>
        </w:numPr>
        <w:ind w:left="426" w:firstLine="0"/>
        <w:jc w:val="both"/>
        <w:rPr>
          <w:rFonts w:ascii="Arial" w:hAnsi="Arial" w:cs="Arial"/>
          <w:bCs/>
          <w:iCs/>
          <w:sz w:val="22"/>
          <w:szCs w:val="22"/>
          <w:lang w:eastAsia="pl-PL"/>
        </w:rPr>
      </w:pPr>
      <w:r>
        <w:rPr>
          <w:rFonts w:ascii="Arial" w:hAnsi="Arial" w:cs="Arial"/>
          <w:bCs/>
          <w:iCs/>
          <w:sz w:val="22"/>
          <w:szCs w:val="22"/>
          <w:lang w:eastAsia="pl-PL"/>
        </w:rPr>
        <w:t xml:space="preserve">usunie z terenu budowy na własny koszt i ryzyko urządzenia zaplecza przez niego dostarczone bądź wzniesione oraz niewbudowane materiały i urządzenia, </w:t>
      </w:r>
    </w:p>
    <w:p w14:paraId="367424DB" w14:textId="77777777" w:rsidR="005B40DB" w:rsidRDefault="005B40DB" w:rsidP="005B40DB">
      <w:pPr>
        <w:numPr>
          <w:ilvl w:val="0"/>
          <w:numId w:val="6"/>
        </w:numPr>
        <w:ind w:left="360" w:firstLine="66"/>
        <w:jc w:val="both"/>
        <w:rPr>
          <w:rFonts w:ascii="Arial" w:hAnsi="Arial" w:cs="Arial"/>
          <w:sz w:val="22"/>
          <w:szCs w:val="22"/>
          <w:lang w:eastAsia="pl-PL"/>
        </w:rPr>
      </w:pPr>
      <w:r>
        <w:rPr>
          <w:rFonts w:ascii="Arial" w:hAnsi="Arial" w:cs="Arial"/>
          <w:bCs/>
          <w:iCs/>
          <w:sz w:val="22"/>
          <w:szCs w:val="22"/>
          <w:lang w:eastAsia="pl-PL"/>
        </w:rPr>
        <w:t>przekaże Zamawiającemu wszystkie dokumenty wykonane w celu realizacji Umowy.</w:t>
      </w:r>
    </w:p>
    <w:p w14:paraId="20B6B19D" w14:textId="77777777" w:rsidR="005B40DB" w:rsidRDefault="005B40DB" w:rsidP="005B40DB">
      <w:pPr>
        <w:numPr>
          <w:ilvl w:val="0"/>
          <w:numId w:val="30"/>
        </w:numPr>
        <w:ind w:left="360"/>
        <w:jc w:val="both"/>
        <w:rPr>
          <w:rFonts w:ascii="Arial" w:hAnsi="Arial" w:cs="Arial"/>
          <w:sz w:val="22"/>
          <w:szCs w:val="22"/>
          <w:lang w:eastAsia="pl-PL"/>
        </w:rPr>
      </w:pPr>
      <w:r>
        <w:rPr>
          <w:rFonts w:ascii="Arial" w:hAnsi="Arial" w:cs="Arial"/>
          <w:sz w:val="22"/>
          <w:szCs w:val="22"/>
          <w:lang w:eastAsia="pl-PL"/>
        </w:rPr>
        <w:t>Zamawiający zobowiązany jest do dokonania odbioru robót przerwanych i do zapłaty wynagrodzenia za roboty wykonane oraz wbudowane materiały i urządzenia, według stanu na dzień odstąpienia, bez zwrotu za nakłady poniesione na przyszłe wykonanie przedmiotu Umowy.</w:t>
      </w:r>
    </w:p>
    <w:p w14:paraId="1BC89586" w14:textId="7900F4F4" w:rsidR="005B40DB" w:rsidRDefault="005B40DB" w:rsidP="005B40DB">
      <w:pPr>
        <w:numPr>
          <w:ilvl w:val="0"/>
          <w:numId w:val="30"/>
        </w:numPr>
        <w:ind w:left="360"/>
        <w:jc w:val="both"/>
        <w:rPr>
          <w:rFonts w:ascii="Arial" w:hAnsi="Arial" w:cs="Arial"/>
          <w:sz w:val="22"/>
          <w:szCs w:val="22"/>
          <w:lang w:eastAsia="pl-PL"/>
        </w:rPr>
      </w:pPr>
      <w:r>
        <w:rPr>
          <w:rFonts w:ascii="Arial" w:hAnsi="Arial" w:cs="Arial"/>
          <w:sz w:val="22"/>
          <w:szCs w:val="22"/>
          <w:lang w:eastAsia="pl-PL"/>
        </w:rPr>
        <w:t xml:space="preserve">Protokół </w:t>
      </w:r>
      <w:r>
        <w:rPr>
          <w:rFonts w:ascii="Arial" w:hAnsi="Arial" w:cs="Arial"/>
          <w:color w:val="000000"/>
          <w:sz w:val="22"/>
          <w:szCs w:val="22"/>
          <w:lang w:eastAsia="pl-PL"/>
        </w:rPr>
        <w:t>dotyczący odbioru robót przerwanych, których</w:t>
      </w:r>
      <w:r>
        <w:rPr>
          <w:rFonts w:ascii="Arial" w:hAnsi="Arial" w:cs="Arial"/>
          <w:sz w:val="22"/>
          <w:szCs w:val="22"/>
          <w:lang w:eastAsia="pl-PL"/>
        </w:rPr>
        <w:t xml:space="preserve"> mowa w ust. 5, sporządzony </w:t>
      </w:r>
      <w:r w:rsidR="00F365D2">
        <w:rPr>
          <w:rFonts w:ascii="Arial" w:hAnsi="Arial" w:cs="Arial"/>
          <w:sz w:val="22"/>
          <w:szCs w:val="22"/>
          <w:lang w:eastAsia="pl-PL"/>
        </w:rPr>
        <w:t xml:space="preserve">             </w:t>
      </w:r>
      <w:r>
        <w:rPr>
          <w:rFonts w:ascii="Arial" w:hAnsi="Arial" w:cs="Arial"/>
          <w:sz w:val="22"/>
          <w:szCs w:val="22"/>
          <w:lang w:eastAsia="pl-PL"/>
        </w:rPr>
        <w:t>w formie pisemnej pod rygorem nieważności stanowi podstawę do wystawienia faktury. Zapłata wynagrodzenia nastąpi w terminie 60 dni od otrzymania przez Zamawiającego prawidłowo wystawionej faktury, z zastrzeżeniem ust. 7.</w:t>
      </w:r>
    </w:p>
    <w:p w14:paraId="791D0613" w14:textId="77777777" w:rsidR="005B40DB" w:rsidRDefault="005B40DB" w:rsidP="005B40DB">
      <w:pPr>
        <w:numPr>
          <w:ilvl w:val="0"/>
          <w:numId w:val="30"/>
        </w:numPr>
        <w:ind w:left="360"/>
        <w:jc w:val="both"/>
        <w:rPr>
          <w:rFonts w:ascii="Arial" w:hAnsi="Arial" w:cs="Arial"/>
          <w:sz w:val="22"/>
          <w:szCs w:val="22"/>
          <w:lang w:eastAsia="pl-PL"/>
        </w:rPr>
      </w:pPr>
      <w:r>
        <w:rPr>
          <w:rFonts w:ascii="Arial" w:hAnsi="Arial" w:cs="Arial"/>
          <w:sz w:val="22"/>
          <w:szCs w:val="22"/>
          <w:lang w:eastAsia="pl-PL"/>
        </w:rPr>
        <w:t xml:space="preserve">Do wystawienia faktury oraz jej zapłaty stosuje się postanowienia Umowy dotyczące zapłaty wynagrodzenia na rzecz Podwykonawców i Dalszych Podwykonawców. </w:t>
      </w:r>
    </w:p>
    <w:p w14:paraId="697F0348" w14:textId="77777777" w:rsidR="005B40DB" w:rsidRDefault="005B40DB" w:rsidP="005B40DB">
      <w:pPr>
        <w:numPr>
          <w:ilvl w:val="0"/>
          <w:numId w:val="30"/>
        </w:numPr>
        <w:ind w:left="360"/>
        <w:jc w:val="both"/>
        <w:rPr>
          <w:rFonts w:ascii="Arial" w:hAnsi="Arial" w:cs="Arial"/>
          <w:b/>
          <w:sz w:val="22"/>
          <w:szCs w:val="22"/>
          <w:lang w:eastAsia="pl-PL"/>
        </w:rPr>
      </w:pPr>
      <w:r>
        <w:rPr>
          <w:rFonts w:ascii="Arial" w:hAnsi="Arial" w:cs="Arial"/>
          <w:sz w:val="22"/>
          <w:szCs w:val="22"/>
          <w:lang w:eastAsia="pl-PL"/>
        </w:rPr>
        <w:t xml:space="preserve">Procedura opisana w niniejszym paragrafie znajduje zastosowanie zarówno w przypadku odstąpienia od Umowy w całości, jak też w części oraz do odstąpienia przez Zamawiającego, jak i Wykonawcę. </w:t>
      </w:r>
    </w:p>
    <w:p w14:paraId="48ADCF13" w14:textId="77777777" w:rsidR="005B40DB" w:rsidRDefault="005B40DB" w:rsidP="005B40DB">
      <w:pPr>
        <w:rPr>
          <w:rFonts w:ascii="Arial" w:hAnsi="Arial" w:cs="Arial"/>
          <w:b/>
          <w:sz w:val="22"/>
          <w:szCs w:val="22"/>
          <w:lang w:eastAsia="pl-PL"/>
        </w:rPr>
      </w:pPr>
    </w:p>
    <w:p w14:paraId="4EEDF7A6" w14:textId="77777777" w:rsidR="005B40DB" w:rsidRDefault="005B40DB" w:rsidP="005B40DB">
      <w:pPr>
        <w:jc w:val="center"/>
        <w:rPr>
          <w:rFonts w:ascii="Arial" w:hAnsi="Arial" w:cs="Arial"/>
          <w:sz w:val="22"/>
          <w:szCs w:val="22"/>
          <w:lang w:eastAsia="pl-PL"/>
        </w:rPr>
      </w:pPr>
      <w:r>
        <w:rPr>
          <w:rFonts w:ascii="Arial" w:hAnsi="Arial" w:cs="Arial"/>
          <w:b/>
          <w:sz w:val="22"/>
          <w:szCs w:val="22"/>
          <w:lang w:eastAsia="pl-PL"/>
        </w:rPr>
        <w:t>§ 16</w:t>
      </w:r>
    </w:p>
    <w:p w14:paraId="1A427CCA" w14:textId="1F5A9268" w:rsidR="005B40DB" w:rsidRDefault="005B40DB" w:rsidP="005B40DB">
      <w:pPr>
        <w:numPr>
          <w:ilvl w:val="1"/>
          <w:numId w:val="30"/>
        </w:numPr>
        <w:suppressAutoHyphens w:val="0"/>
        <w:ind w:left="360"/>
        <w:jc w:val="both"/>
        <w:rPr>
          <w:rFonts w:ascii="Arial" w:hAnsi="Arial" w:cs="Arial"/>
          <w:sz w:val="22"/>
          <w:szCs w:val="22"/>
          <w:lang w:eastAsia="pl-PL"/>
        </w:rPr>
      </w:pPr>
      <w:r>
        <w:rPr>
          <w:rFonts w:ascii="Arial" w:hAnsi="Arial" w:cs="Arial"/>
          <w:sz w:val="22"/>
          <w:szCs w:val="22"/>
          <w:lang w:eastAsia="pl-PL"/>
        </w:rPr>
        <w:t xml:space="preserve">Wykonawca udziela Zamawiającemu gwarancji </w:t>
      </w:r>
      <w:r>
        <w:rPr>
          <w:rFonts w:ascii="Arial" w:hAnsi="Arial" w:cs="Arial"/>
          <w:b/>
          <w:sz w:val="22"/>
          <w:szCs w:val="22"/>
          <w:u w:val="single"/>
        </w:rPr>
        <w:t>na wykonane roboty budowlane</w:t>
      </w:r>
      <w:r w:rsidR="00FC3ECE">
        <w:rPr>
          <w:rFonts w:ascii="Arial" w:hAnsi="Arial" w:cs="Arial"/>
          <w:b/>
          <w:sz w:val="22"/>
          <w:szCs w:val="22"/>
          <w:u w:val="single"/>
        </w:rPr>
        <w:t xml:space="preserve">                   i </w:t>
      </w:r>
      <w:r w:rsidR="004061AB">
        <w:rPr>
          <w:rFonts w:ascii="Arial" w:hAnsi="Arial" w:cs="Arial"/>
          <w:b/>
          <w:sz w:val="22"/>
          <w:szCs w:val="22"/>
          <w:u w:val="single"/>
        </w:rPr>
        <w:t>materiały</w:t>
      </w:r>
      <w:r w:rsidR="00FC3ECE" w:rsidRPr="008C5062">
        <w:rPr>
          <w:rFonts w:ascii="Arial" w:hAnsi="Arial" w:cs="Arial"/>
          <w:b/>
          <w:sz w:val="22"/>
          <w:szCs w:val="22"/>
        </w:rPr>
        <w:t xml:space="preserve"> </w:t>
      </w:r>
      <w:r>
        <w:rPr>
          <w:rFonts w:ascii="Arial" w:hAnsi="Arial" w:cs="Arial"/>
          <w:sz w:val="22"/>
          <w:szCs w:val="22"/>
          <w:lang w:eastAsia="pl-PL"/>
        </w:rPr>
        <w:t xml:space="preserve">na okres </w:t>
      </w:r>
      <w:r>
        <w:rPr>
          <w:rFonts w:ascii="Arial" w:hAnsi="Arial" w:cs="Arial"/>
          <w:bCs/>
          <w:sz w:val="22"/>
          <w:szCs w:val="22"/>
          <w:lang w:eastAsia="pl-PL"/>
        </w:rPr>
        <w:t>…………………………...</w:t>
      </w:r>
    </w:p>
    <w:p w14:paraId="03BA10ED" w14:textId="3FA56C0C" w:rsidR="005B40DB" w:rsidRDefault="005B40DB" w:rsidP="005B40DB">
      <w:pPr>
        <w:numPr>
          <w:ilvl w:val="1"/>
          <w:numId w:val="30"/>
        </w:numPr>
        <w:suppressAutoHyphens w:val="0"/>
        <w:ind w:left="360"/>
        <w:jc w:val="both"/>
        <w:rPr>
          <w:rFonts w:ascii="Arial" w:hAnsi="Arial" w:cs="Arial"/>
          <w:sz w:val="22"/>
          <w:szCs w:val="22"/>
          <w:lang w:eastAsia="pl-PL"/>
        </w:rPr>
      </w:pPr>
      <w:r>
        <w:rPr>
          <w:rFonts w:ascii="Arial" w:hAnsi="Arial" w:cs="Arial"/>
          <w:sz w:val="22"/>
          <w:szCs w:val="22"/>
          <w:lang w:eastAsia="pl-PL"/>
        </w:rPr>
        <w:t>Gwarancja i rękojmia rozpoczyna swój bieg od dnia podpisania końcowego protokołu odbioru robót bez zastrzeżeń.</w:t>
      </w:r>
      <w:r w:rsidR="004061AB">
        <w:rPr>
          <w:rFonts w:ascii="Arial" w:hAnsi="Arial" w:cs="Arial"/>
          <w:sz w:val="22"/>
          <w:szCs w:val="22"/>
          <w:lang w:eastAsia="pl-PL"/>
        </w:rPr>
        <w:t xml:space="preserve"> Okres rękojmi jest równy okresowi gwarancji. </w:t>
      </w:r>
    </w:p>
    <w:p w14:paraId="142808C6" w14:textId="062637D5" w:rsidR="005B40DB" w:rsidRDefault="005B40DB" w:rsidP="005B40DB">
      <w:pPr>
        <w:numPr>
          <w:ilvl w:val="1"/>
          <w:numId w:val="30"/>
        </w:numPr>
        <w:suppressAutoHyphens w:val="0"/>
        <w:ind w:left="360"/>
        <w:jc w:val="both"/>
        <w:rPr>
          <w:rFonts w:ascii="Arial" w:hAnsi="Arial" w:cs="Arial"/>
          <w:sz w:val="22"/>
          <w:szCs w:val="22"/>
          <w:lang w:eastAsia="pl-PL"/>
        </w:rPr>
      </w:pPr>
      <w:r>
        <w:rPr>
          <w:rFonts w:ascii="Arial" w:hAnsi="Arial" w:cs="Arial"/>
          <w:sz w:val="22"/>
          <w:szCs w:val="22"/>
          <w:lang w:eastAsia="pl-PL"/>
        </w:rPr>
        <w:t xml:space="preserve">Wykonawca zobowiązany jest niezwłocznie usunąć na swój koszt wszelkie wady, za które odpowiada z tytułu gwarancji lub rękojmi, nie później niż </w:t>
      </w:r>
      <w:r w:rsidRPr="00D66480">
        <w:rPr>
          <w:rFonts w:ascii="Arial" w:hAnsi="Arial" w:cs="Arial"/>
          <w:bCs/>
          <w:sz w:val="22"/>
          <w:szCs w:val="22"/>
          <w:lang w:eastAsia="pl-PL"/>
        </w:rPr>
        <w:t xml:space="preserve">w ciągu </w:t>
      </w:r>
      <w:r w:rsidR="00D66480" w:rsidRPr="00D66480">
        <w:rPr>
          <w:rFonts w:ascii="Arial" w:hAnsi="Arial" w:cs="Arial"/>
          <w:bCs/>
          <w:sz w:val="22"/>
          <w:szCs w:val="22"/>
          <w:lang w:eastAsia="pl-PL"/>
        </w:rPr>
        <w:t>7</w:t>
      </w:r>
      <w:r w:rsidRPr="00D66480">
        <w:rPr>
          <w:rFonts w:ascii="Arial" w:hAnsi="Arial" w:cs="Arial"/>
          <w:bCs/>
          <w:sz w:val="22"/>
          <w:szCs w:val="22"/>
          <w:lang w:eastAsia="pl-PL"/>
        </w:rPr>
        <w:t xml:space="preserve"> dni</w:t>
      </w:r>
      <w:r>
        <w:rPr>
          <w:rFonts w:ascii="Arial" w:hAnsi="Arial" w:cs="Arial"/>
          <w:sz w:val="22"/>
          <w:szCs w:val="22"/>
          <w:lang w:eastAsia="pl-PL"/>
        </w:rPr>
        <w:t xml:space="preserve"> od ich zgłoszenia przez Zamawiającego. Wykonawca zobowiązuje się przystąpić do usunięcia wady lub usterki w terminie trzech dni roboczych od dnia ich zgłoszenia. Wszelkie koszty związane z wykonywaniem obowiązków gwarancyjnych oraz w ramach rękojmi ponosi Wykonawca.</w:t>
      </w:r>
    </w:p>
    <w:p w14:paraId="5EE56201" w14:textId="537B91AF" w:rsidR="005B40DB" w:rsidRDefault="005B40DB" w:rsidP="005B40DB">
      <w:pPr>
        <w:numPr>
          <w:ilvl w:val="1"/>
          <w:numId w:val="30"/>
        </w:numPr>
        <w:suppressAutoHyphens w:val="0"/>
        <w:ind w:left="360"/>
        <w:jc w:val="both"/>
        <w:rPr>
          <w:rFonts w:ascii="Arial" w:eastAsia="Arial Unicode MS" w:hAnsi="Arial" w:cs="Arial"/>
          <w:sz w:val="22"/>
          <w:szCs w:val="22"/>
          <w:lang w:eastAsia="pl-PL"/>
        </w:rPr>
      </w:pPr>
      <w:r>
        <w:rPr>
          <w:rFonts w:ascii="Arial" w:hAnsi="Arial" w:cs="Arial"/>
          <w:sz w:val="22"/>
          <w:szCs w:val="22"/>
          <w:lang w:eastAsia="pl-PL"/>
        </w:rPr>
        <w:t>Roszczenia z tytułu gwarancji oraz rękojmi mogą być zgłoszone i dochodzone także po upływie okresu wskazanego  w ust. 1, jeżeli przed jego upływem Zamawiający zawiadomi Wykonawcę o istnieniu wady.</w:t>
      </w:r>
    </w:p>
    <w:p w14:paraId="20EDA48B" w14:textId="77777777" w:rsidR="005B40DB" w:rsidRDefault="005B40DB" w:rsidP="005B40DB">
      <w:pPr>
        <w:numPr>
          <w:ilvl w:val="1"/>
          <w:numId w:val="30"/>
        </w:numPr>
        <w:suppressAutoHyphens w:val="0"/>
        <w:ind w:left="360"/>
        <w:jc w:val="both"/>
        <w:rPr>
          <w:rFonts w:ascii="Arial" w:eastAsia="Arial Unicode MS" w:hAnsi="Arial" w:cs="Arial"/>
          <w:sz w:val="22"/>
          <w:szCs w:val="22"/>
          <w:lang w:eastAsia="pl-PL"/>
        </w:rPr>
      </w:pPr>
      <w:r>
        <w:rPr>
          <w:rFonts w:ascii="Arial" w:eastAsia="Arial Unicode MS" w:hAnsi="Arial" w:cs="Arial"/>
          <w:sz w:val="22"/>
          <w:szCs w:val="22"/>
          <w:lang w:eastAsia="pl-PL"/>
        </w:rPr>
        <w:t xml:space="preserve">W przypadku konieczności przeprowadzenia, dla zachowania uprawnień z tytułu gwarancji lub rękojmi dodatkowych </w:t>
      </w:r>
      <w:r>
        <w:rPr>
          <w:rFonts w:ascii="Arial" w:eastAsia="Arial Unicode MS" w:hAnsi="Arial" w:cs="Arial"/>
          <w:color w:val="000000"/>
          <w:sz w:val="22"/>
          <w:szCs w:val="22"/>
          <w:lang w:eastAsia="pl-PL"/>
        </w:rPr>
        <w:t>przeglądów, serwisów itp. –</w:t>
      </w:r>
      <w:r>
        <w:rPr>
          <w:rFonts w:ascii="Arial" w:eastAsia="Arial Unicode MS" w:hAnsi="Arial" w:cs="Arial"/>
          <w:sz w:val="22"/>
          <w:szCs w:val="22"/>
          <w:lang w:eastAsia="pl-PL"/>
        </w:rPr>
        <w:t xml:space="preserve"> obowiązek w tym zakresie obciąża Wykonawcę, który ponosi wszelkie koszty z tym związane w ramach ceny umownej. </w:t>
      </w:r>
    </w:p>
    <w:p w14:paraId="57CE3CB7" w14:textId="77777777" w:rsidR="005B40DB" w:rsidRDefault="005B40DB" w:rsidP="005B40DB">
      <w:pPr>
        <w:numPr>
          <w:ilvl w:val="1"/>
          <w:numId w:val="30"/>
        </w:numPr>
        <w:suppressAutoHyphens w:val="0"/>
        <w:ind w:left="360"/>
        <w:jc w:val="both"/>
        <w:rPr>
          <w:rFonts w:ascii="Arial" w:hAnsi="Arial" w:cs="Arial"/>
          <w:b/>
          <w:sz w:val="22"/>
          <w:szCs w:val="22"/>
          <w:lang w:eastAsia="pl-PL"/>
        </w:rPr>
      </w:pPr>
      <w:r>
        <w:rPr>
          <w:rFonts w:ascii="Arial" w:eastAsia="Arial Unicode MS" w:hAnsi="Arial" w:cs="Arial"/>
          <w:sz w:val="22"/>
          <w:szCs w:val="22"/>
          <w:lang w:eastAsia="pl-PL"/>
        </w:rPr>
        <w:t>W przypadku niewykonania obowiązków z tytułu gwarancji lub rękojmi, Zamawiający może zlecić ich wykonanie podmiotowi trzeciemu bez upoważnienia sądu – na koszt i ryzyko Wykonawcy.</w:t>
      </w:r>
    </w:p>
    <w:p w14:paraId="1DFC189E" w14:textId="77777777" w:rsidR="005B40DB" w:rsidRDefault="005B40DB" w:rsidP="005B40DB">
      <w:pPr>
        <w:jc w:val="center"/>
        <w:rPr>
          <w:rFonts w:ascii="Arial" w:hAnsi="Arial" w:cs="Arial"/>
          <w:b/>
          <w:sz w:val="22"/>
          <w:szCs w:val="22"/>
          <w:lang w:eastAsia="pl-PL"/>
        </w:rPr>
      </w:pPr>
    </w:p>
    <w:p w14:paraId="6B491A98" w14:textId="77777777" w:rsidR="005B40DB" w:rsidRDefault="005B40DB" w:rsidP="005B40DB">
      <w:pPr>
        <w:jc w:val="center"/>
        <w:rPr>
          <w:rFonts w:ascii="Arial" w:hAnsi="Arial" w:cs="Arial"/>
          <w:sz w:val="22"/>
          <w:szCs w:val="22"/>
          <w:lang w:eastAsia="pl-PL"/>
        </w:rPr>
      </w:pPr>
      <w:r>
        <w:rPr>
          <w:rFonts w:ascii="Arial" w:hAnsi="Arial" w:cs="Arial"/>
          <w:b/>
          <w:sz w:val="22"/>
          <w:szCs w:val="22"/>
          <w:lang w:eastAsia="pl-PL"/>
        </w:rPr>
        <w:t>§ 17</w:t>
      </w:r>
    </w:p>
    <w:p w14:paraId="6E8E3812" w14:textId="77777777" w:rsidR="005B40DB" w:rsidRDefault="005B40DB" w:rsidP="005B40DB">
      <w:pPr>
        <w:numPr>
          <w:ilvl w:val="0"/>
          <w:numId w:val="5"/>
        </w:numPr>
        <w:tabs>
          <w:tab w:val="left" w:pos="360"/>
        </w:tabs>
        <w:suppressAutoHyphens w:val="0"/>
        <w:ind w:left="360"/>
        <w:jc w:val="both"/>
        <w:rPr>
          <w:rFonts w:ascii="Arial" w:hAnsi="Arial" w:cs="Arial"/>
          <w:sz w:val="22"/>
          <w:szCs w:val="22"/>
          <w:lang w:eastAsia="pl-PL"/>
        </w:rPr>
      </w:pPr>
      <w:r>
        <w:rPr>
          <w:rFonts w:ascii="Arial" w:hAnsi="Arial" w:cs="Arial"/>
          <w:sz w:val="22"/>
          <w:szCs w:val="22"/>
          <w:lang w:eastAsia="pl-PL"/>
        </w:rPr>
        <w:t xml:space="preserve">Wykonawca zobowiązany jest do posiadania umowy ubezpieczenia z tytułu  ubezpieczenia odpowiedzialności cywilnej, która obejmować będzie odpowiedzialność cywilną Wykonawcy z tytułu szkód wyrządzonych osobom trzecim (szkody majątkowe i na osobie) oraz z tytułu szkód, które mogą zaistnieć w związku ze zdarzeniami losowymi, </w:t>
      </w:r>
      <w:r>
        <w:rPr>
          <w:rFonts w:ascii="Arial" w:hAnsi="Arial" w:cs="Arial"/>
          <w:b/>
          <w:sz w:val="22"/>
          <w:szCs w:val="22"/>
          <w:lang w:eastAsia="pl-PL"/>
        </w:rPr>
        <w:t>na minimum wartość umowy brutto</w:t>
      </w:r>
      <w:r>
        <w:rPr>
          <w:rFonts w:ascii="Arial" w:hAnsi="Arial" w:cs="Arial"/>
          <w:sz w:val="22"/>
          <w:szCs w:val="22"/>
          <w:lang w:eastAsia="pl-PL"/>
        </w:rPr>
        <w:t>,</w:t>
      </w:r>
      <w:r>
        <w:rPr>
          <w:rFonts w:ascii="Arial" w:hAnsi="Arial" w:cs="Arial"/>
          <w:color w:val="FF0000"/>
          <w:sz w:val="22"/>
          <w:szCs w:val="22"/>
          <w:lang w:eastAsia="pl-PL"/>
        </w:rPr>
        <w:t xml:space="preserve"> </w:t>
      </w:r>
      <w:r>
        <w:rPr>
          <w:rFonts w:ascii="Arial" w:hAnsi="Arial" w:cs="Arial"/>
          <w:sz w:val="22"/>
          <w:szCs w:val="22"/>
          <w:lang w:eastAsia="pl-PL"/>
        </w:rPr>
        <w:t xml:space="preserve"> która jest jednocześnie limitem na jedno i wszystkie zdarzenia.</w:t>
      </w:r>
    </w:p>
    <w:p w14:paraId="6109F84F" w14:textId="77777777" w:rsidR="005B40DB" w:rsidRDefault="005B40DB" w:rsidP="005B40DB">
      <w:pPr>
        <w:numPr>
          <w:ilvl w:val="0"/>
          <w:numId w:val="5"/>
        </w:numPr>
        <w:tabs>
          <w:tab w:val="left" w:pos="360"/>
        </w:tabs>
        <w:suppressAutoHyphens w:val="0"/>
        <w:ind w:left="360"/>
        <w:jc w:val="both"/>
        <w:rPr>
          <w:rFonts w:ascii="Arial" w:hAnsi="Arial" w:cs="Arial"/>
          <w:sz w:val="22"/>
          <w:szCs w:val="22"/>
          <w:lang w:eastAsia="pl-PL"/>
        </w:rPr>
      </w:pPr>
      <w:r>
        <w:rPr>
          <w:rFonts w:ascii="Arial" w:hAnsi="Arial" w:cs="Arial"/>
          <w:sz w:val="22"/>
          <w:szCs w:val="22"/>
          <w:lang w:eastAsia="pl-PL"/>
        </w:rPr>
        <w:t xml:space="preserve">Umowa ubezpieczenia obejmuje następujące podmioty: Wykonawcę i wszystkich podwykonawców oraz dalszych podwykonawców zatrudnionych przy realizacji umowy (bez imiennego wykazu podwykonawców), Zamawiającego (Inwestora). </w:t>
      </w:r>
    </w:p>
    <w:p w14:paraId="5687CC95" w14:textId="56CAF4B8" w:rsidR="005B40DB" w:rsidRDefault="005B40DB" w:rsidP="005B40DB">
      <w:pPr>
        <w:numPr>
          <w:ilvl w:val="0"/>
          <w:numId w:val="5"/>
        </w:numPr>
        <w:tabs>
          <w:tab w:val="left" w:pos="360"/>
        </w:tabs>
        <w:suppressAutoHyphens w:val="0"/>
        <w:ind w:left="360"/>
        <w:jc w:val="both"/>
        <w:rPr>
          <w:rFonts w:ascii="Arial" w:hAnsi="Arial" w:cs="Arial"/>
          <w:sz w:val="22"/>
          <w:szCs w:val="22"/>
          <w:lang w:eastAsia="pl-PL"/>
        </w:rPr>
      </w:pPr>
      <w:r>
        <w:rPr>
          <w:rFonts w:ascii="Arial" w:hAnsi="Arial" w:cs="Arial"/>
          <w:sz w:val="22"/>
          <w:szCs w:val="22"/>
          <w:lang w:eastAsia="pl-PL"/>
        </w:rPr>
        <w:t xml:space="preserve">Wykonawca zobowiązuje się do posiadania ww. polisy przez cały okres obowiązywania niniejszej umowy. W celu potwierdzenia ważności ww. umowy ubezpieczenia Wykonawca będzie przesyłał Zamawiającemu potwierdzenia opłacenia każdej kolejnej raty/składki </w:t>
      </w:r>
      <w:r w:rsidR="00F365D2">
        <w:rPr>
          <w:rFonts w:ascii="Arial" w:hAnsi="Arial" w:cs="Arial"/>
          <w:sz w:val="22"/>
          <w:szCs w:val="22"/>
          <w:lang w:eastAsia="pl-PL"/>
        </w:rPr>
        <w:t xml:space="preserve">         </w:t>
      </w:r>
      <w:r>
        <w:rPr>
          <w:rFonts w:ascii="Arial" w:hAnsi="Arial" w:cs="Arial"/>
          <w:sz w:val="22"/>
          <w:szCs w:val="22"/>
          <w:lang w:eastAsia="pl-PL"/>
        </w:rPr>
        <w:t>w ciągu 3 dni od terminu jej wymagalności.</w:t>
      </w:r>
    </w:p>
    <w:p w14:paraId="32C060D2" w14:textId="77777777" w:rsidR="005B40DB" w:rsidRDefault="005B40DB" w:rsidP="005B40DB">
      <w:pPr>
        <w:numPr>
          <w:ilvl w:val="0"/>
          <w:numId w:val="5"/>
        </w:numPr>
        <w:tabs>
          <w:tab w:val="left" w:pos="360"/>
        </w:tabs>
        <w:suppressAutoHyphens w:val="0"/>
        <w:ind w:left="360"/>
        <w:jc w:val="both"/>
        <w:rPr>
          <w:rFonts w:ascii="Arial" w:hAnsi="Arial" w:cs="Arial"/>
          <w:sz w:val="22"/>
          <w:szCs w:val="22"/>
          <w:lang w:eastAsia="pl-PL"/>
        </w:rPr>
      </w:pPr>
      <w:r>
        <w:rPr>
          <w:rFonts w:ascii="Arial" w:hAnsi="Arial" w:cs="Arial"/>
          <w:sz w:val="22"/>
          <w:szCs w:val="22"/>
          <w:lang w:eastAsia="pl-PL"/>
        </w:rPr>
        <w:t>Umowy ubezpieczenia powinny zapewniać wypłatę odszkodowania płatnego w walucie polskiej, w kwotach koniecznych dla naprawienia całej poniesionej szkody.</w:t>
      </w:r>
    </w:p>
    <w:p w14:paraId="194F3953" w14:textId="77777777" w:rsidR="005B40DB" w:rsidRDefault="005B40DB" w:rsidP="005B40DB">
      <w:pPr>
        <w:numPr>
          <w:ilvl w:val="0"/>
          <w:numId w:val="5"/>
        </w:numPr>
        <w:tabs>
          <w:tab w:val="left" w:pos="360"/>
        </w:tabs>
        <w:suppressAutoHyphens w:val="0"/>
        <w:ind w:left="360"/>
        <w:jc w:val="both"/>
        <w:rPr>
          <w:rFonts w:ascii="Arial" w:hAnsi="Arial" w:cs="Arial"/>
          <w:sz w:val="22"/>
          <w:szCs w:val="22"/>
          <w:lang w:eastAsia="pl-PL"/>
        </w:rPr>
      </w:pPr>
      <w:r>
        <w:rPr>
          <w:rFonts w:ascii="Arial" w:hAnsi="Arial" w:cs="Arial"/>
          <w:sz w:val="22"/>
          <w:szCs w:val="22"/>
          <w:lang w:eastAsia="pl-PL"/>
        </w:rPr>
        <w:t>Żadne zmiany warunków ubezpieczenia nie zostaną dokonane bez zgody Zamawiającego.</w:t>
      </w:r>
    </w:p>
    <w:p w14:paraId="0F56E140" w14:textId="77777777" w:rsidR="005B40DB" w:rsidRDefault="005B40DB" w:rsidP="005B40DB">
      <w:pPr>
        <w:numPr>
          <w:ilvl w:val="0"/>
          <w:numId w:val="5"/>
        </w:numPr>
        <w:tabs>
          <w:tab w:val="left" w:pos="360"/>
        </w:tabs>
        <w:suppressAutoHyphens w:val="0"/>
        <w:ind w:left="360"/>
        <w:jc w:val="both"/>
        <w:rPr>
          <w:rFonts w:ascii="Arial" w:hAnsi="Arial" w:cs="Arial"/>
          <w:sz w:val="22"/>
          <w:szCs w:val="22"/>
          <w:lang w:eastAsia="pl-PL"/>
        </w:rPr>
      </w:pPr>
      <w:r>
        <w:rPr>
          <w:rFonts w:ascii="Arial" w:hAnsi="Arial" w:cs="Arial"/>
          <w:sz w:val="22"/>
          <w:szCs w:val="22"/>
          <w:lang w:eastAsia="pl-PL"/>
        </w:rPr>
        <w:t>W przypadku naruszenia przez Wykonawcę obowiązku posiadania ubezpieczenia, Zamawiający uprawniony jest do zawarcia odpowiedniej umowy na koszt Wykonawcy.</w:t>
      </w:r>
    </w:p>
    <w:p w14:paraId="130BFB4A" w14:textId="77777777" w:rsidR="005B40DB" w:rsidRDefault="005B40DB" w:rsidP="005B40DB">
      <w:pPr>
        <w:numPr>
          <w:ilvl w:val="0"/>
          <w:numId w:val="5"/>
        </w:numPr>
        <w:tabs>
          <w:tab w:val="left" w:pos="360"/>
        </w:tabs>
        <w:suppressAutoHyphens w:val="0"/>
        <w:ind w:left="360"/>
        <w:jc w:val="both"/>
        <w:rPr>
          <w:rFonts w:ascii="Arial" w:hAnsi="Arial" w:cs="Arial"/>
          <w:b/>
          <w:sz w:val="22"/>
          <w:szCs w:val="22"/>
          <w:lang w:eastAsia="pl-PL"/>
        </w:rPr>
      </w:pPr>
      <w:r>
        <w:rPr>
          <w:rFonts w:ascii="Arial" w:hAnsi="Arial" w:cs="Arial"/>
          <w:sz w:val="22"/>
          <w:szCs w:val="22"/>
          <w:lang w:eastAsia="pl-PL"/>
        </w:rPr>
        <w:t>Brak ciągłości umowy ubezpieczenia (w tym brak zapłacenia składek) stanowić może podstawę do odstąpienia od Umowy przez Zamawiającego z przyczyn leżących po stronie Wykonawcy.</w:t>
      </w:r>
    </w:p>
    <w:p w14:paraId="4DB411B6" w14:textId="77777777" w:rsidR="005B40DB" w:rsidRDefault="005B40DB" w:rsidP="005B40DB">
      <w:pPr>
        <w:jc w:val="center"/>
        <w:rPr>
          <w:rFonts w:ascii="Arial" w:hAnsi="Arial" w:cs="Arial"/>
          <w:b/>
          <w:sz w:val="22"/>
          <w:szCs w:val="22"/>
          <w:lang w:eastAsia="pl-PL"/>
        </w:rPr>
      </w:pPr>
    </w:p>
    <w:p w14:paraId="566D8AB5" w14:textId="77777777" w:rsidR="005B40DB" w:rsidRDefault="005B40DB" w:rsidP="00FC3ECE">
      <w:pPr>
        <w:rPr>
          <w:rFonts w:ascii="Arial" w:hAnsi="Arial" w:cs="Arial"/>
          <w:b/>
          <w:sz w:val="22"/>
          <w:szCs w:val="22"/>
          <w:lang w:eastAsia="pl-PL"/>
        </w:rPr>
      </w:pPr>
    </w:p>
    <w:p w14:paraId="436F2A47" w14:textId="56BD577A" w:rsidR="005B40DB" w:rsidRDefault="005B40DB" w:rsidP="005B40DB">
      <w:pPr>
        <w:jc w:val="center"/>
        <w:rPr>
          <w:rFonts w:ascii="Arial" w:hAnsi="Arial" w:cs="Arial"/>
          <w:sz w:val="22"/>
          <w:szCs w:val="22"/>
          <w:lang w:eastAsia="pl-PL"/>
        </w:rPr>
      </w:pPr>
      <w:r>
        <w:rPr>
          <w:rFonts w:ascii="Arial" w:hAnsi="Arial" w:cs="Arial"/>
          <w:b/>
          <w:sz w:val="22"/>
          <w:szCs w:val="22"/>
          <w:lang w:eastAsia="pl-PL"/>
        </w:rPr>
        <w:t>§ 1</w:t>
      </w:r>
      <w:r w:rsidR="00FC3ECE">
        <w:rPr>
          <w:rFonts w:ascii="Arial" w:hAnsi="Arial" w:cs="Arial"/>
          <w:b/>
          <w:sz w:val="22"/>
          <w:szCs w:val="22"/>
          <w:lang w:eastAsia="pl-PL"/>
        </w:rPr>
        <w:t>8</w:t>
      </w:r>
    </w:p>
    <w:p w14:paraId="1AB5CE8C" w14:textId="77777777" w:rsidR="005B40DB" w:rsidRPr="00FC3ECE" w:rsidRDefault="005B40DB" w:rsidP="005B40DB">
      <w:pPr>
        <w:numPr>
          <w:ilvl w:val="0"/>
          <w:numId w:val="18"/>
        </w:numPr>
        <w:tabs>
          <w:tab w:val="left" w:pos="360"/>
        </w:tabs>
        <w:suppressAutoHyphens w:val="0"/>
        <w:ind w:left="360"/>
        <w:jc w:val="both"/>
        <w:rPr>
          <w:rFonts w:ascii="Arial" w:hAnsi="Arial" w:cs="Arial"/>
          <w:sz w:val="22"/>
          <w:szCs w:val="22"/>
          <w:lang w:eastAsia="pl-PL"/>
        </w:rPr>
      </w:pPr>
      <w:r w:rsidRPr="00FC3ECE">
        <w:rPr>
          <w:rFonts w:ascii="Arial" w:hAnsi="Arial" w:cs="Arial"/>
          <w:sz w:val="22"/>
          <w:szCs w:val="22"/>
          <w:lang w:eastAsia="pl-PL"/>
        </w:rPr>
        <w:t>Ewentualne  spory  mogące  wyniknąć  w  związku z niniejszą umową  strony  poddają rozstrzygnięciu Sądowi właściwemu  miejscowo ze  względu  na siedzibę  Zamawiającego.</w:t>
      </w:r>
    </w:p>
    <w:p w14:paraId="4BC181CA" w14:textId="77777777" w:rsidR="005B40DB" w:rsidRPr="00FC3ECE" w:rsidRDefault="005B40DB" w:rsidP="005B40DB">
      <w:pPr>
        <w:numPr>
          <w:ilvl w:val="0"/>
          <w:numId w:val="18"/>
        </w:numPr>
        <w:tabs>
          <w:tab w:val="left" w:pos="360"/>
        </w:tabs>
        <w:suppressAutoHyphens w:val="0"/>
        <w:ind w:left="360"/>
        <w:jc w:val="both"/>
        <w:rPr>
          <w:rFonts w:ascii="Arial" w:hAnsi="Arial" w:cs="Arial"/>
          <w:sz w:val="22"/>
          <w:szCs w:val="22"/>
          <w:lang w:eastAsia="pl-PL"/>
        </w:rPr>
      </w:pPr>
      <w:r w:rsidRPr="00FC3ECE">
        <w:rPr>
          <w:rFonts w:ascii="Arial" w:hAnsi="Arial" w:cs="Arial"/>
          <w:sz w:val="22"/>
          <w:szCs w:val="22"/>
          <w:lang w:eastAsia="pl-PL"/>
        </w:rPr>
        <w:t>Wykonawca nie jest uprawniony do przeniesienia swoich praw i zobowiązań z tytułu niniejszej umowy bez uzyskania pisemnej zgody Zamawiającego pod rygorem nieważności, w szczególności Wykonawcy nie przysługuje prawo przenoszenia wierzytelności wynikających z niniejszej umowy.</w:t>
      </w:r>
    </w:p>
    <w:p w14:paraId="599CED4F" w14:textId="77777777" w:rsidR="005B40DB" w:rsidRPr="00FC3ECE" w:rsidRDefault="005B40DB" w:rsidP="005B40DB">
      <w:pPr>
        <w:numPr>
          <w:ilvl w:val="0"/>
          <w:numId w:val="18"/>
        </w:numPr>
        <w:tabs>
          <w:tab w:val="left" w:pos="360"/>
        </w:tabs>
        <w:suppressAutoHyphens w:val="0"/>
        <w:ind w:left="360"/>
        <w:jc w:val="both"/>
        <w:rPr>
          <w:rFonts w:ascii="Arial" w:hAnsi="Arial" w:cs="Arial"/>
          <w:sz w:val="22"/>
          <w:szCs w:val="22"/>
          <w:lang w:eastAsia="pl-PL"/>
        </w:rPr>
      </w:pPr>
      <w:r w:rsidRPr="00FC3ECE">
        <w:rPr>
          <w:rFonts w:ascii="Arial" w:hAnsi="Arial" w:cs="Arial"/>
          <w:sz w:val="22"/>
          <w:szCs w:val="22"/>
          <w:lang w:eastAsia="pl-PL"/>
        </w:rPr>
        <w:t xml:space="preserve">W  sprawach  nieuregulowanych  postanowieniami  niniejszej  umowy  mają  zastosowanie  przepisy Kodeksu Cywilnego  oraz  ustawy  Prawo  zamówień  publicznych i inne obowiązujące przepisy. </w:t>
      </w:r>
    </w:p>
    <w:p w14:paraId="7448E21D" w14:textId="77777777" w:rsidR="005B40DB" w:rsidRPr="00FC3ECE" w:rsidRDefault="005B40DB" w:rsidP="005B40DB">
      <w:pPr>
        <w:numPr>
          <w:ilvl w:val="0"/>
          <w:numId w:val="18"/>
        </w:numPr>
        <w:tabs>
          <w:tab w:val="left" w:pos="360"/>
        </w:tabs>
        <w:suppressAutoHyphens w:val="0"/>
        <w:ind w:left="360"/>
        <w:jc w:val="both"/>
        <w:rPr>
          <w:rFonts w:ascii="Arial" w:hAnsi="Arial" w:cs="Arial"/>
          <w:sz w:val="22"/>
          <w:szCs w:val="22"/>
          <w:lang w:eastAsia="en-US"/>
        </w:rPr>
      </w:pPr>
      <w:r w:rsidRPr="00FC3ECE">
        <w:rPr>
          <w:rFonts w:ascii="Arial" w:hAnsi="Arial" w:cs="Arial"/>
          <w:sz w:val="22"/>
          <w:szCs w:val="22"/>
          <w:lang w:eastAsia="pl-PL"/>
        </w:rPr>
        <w:t>Umowę  sporządzono  w  dwóch jednobrzmiących egzemplarzach, po jednym dla każdej ze stron.</w:t>
      </w:r>
      <w:r w:rsidRPr="00FC3ECE">
        <w:rPr>
          <w:rFonts w:ascii="Arial" w:hAnsi="Arial" w:cs="Arial"/>
          <w:b/>
          <w:bCs/>
          <w:kern w:val="2"/>
          <w:sz w:val="22"/>
          <w:szCs w:val="22"/>
        </w:rPr>
        <w:t xml:space="preserve"> </w:t>
      </w:r>
    </w:p>
    <w:p w14:paraId="2B175A63" w14:textId="77777777" w:rsidR="005B40DB" w:rsidRPr="00FC3ECE" w:rsidRDefault="005B40DB" w:rsidP="005B40DB">
      <w:pPr>
        <w:numPr>
          <w:ilvl w:val="0"/>
          <w:numId w:val="18"/>
        </w:numPr>
        <w:tabs>
          <w:tab w:val="left" w:pos="360"/>
        </w:tabs>
        <w:suppressAutoHyphens w:val="0"/>
        <w:ind w:left="360"/>
        <w:jc w:val="both"/>
        <w:rPr>
          <w:rFonts w:ascii="Arial" w:hAnsi="Arial" w:cs="Arial"/>
          <w:bCs/>
          <w:sz w:val="22"/>
          <w:szCs w:val="22"/>
        </w:rPr>
      </w:pPr>
      <w:r w:rsidRPr="00FC3ECE">
        <w:rPr>
          <w:rFonts w:ascii="Arial" w:hAnsi="Arial" w:cs="Arial"/>
          <w:sz w:val="22"/>
          <w:szCs w:val="22"/>
          <w:lang w:eastAsia="en-US"/>
        </w:rPr>
        <w:t>Wszelkie zmiany treści Umowy wymagają formy pisemnej pod rygorem nieważności.</w:t>
      </w:r>
    </w:p>
    <w:p w14:paraId="39F35883" w14:textId="77777777" w:rsidR="005B40DB" w:rsidRPr="00FC3ECE" w:rsidRDefault="005B40DB" w:rsidP="005B40DB">
      <w:pPr>
        <w:numPr>
          <w:ilvl w:val="0"/>
          <w:numId w:val="18"/>
        </w:numPr>
        <w:tabs>
          <w:tab w:val="left" w:pos="360"/>
        </w:tabs>
        <w:suppressAutoHyphens w:val="0"/>
        <w:ind w:left="360"/>
        <w:jc w:val="both"/>
        <w:rPr>
          <w:rFonts w:ascii="Arial" w:hAnsi="Arial" w:cs="Arial"/>
          <w:bCs/>
          <w:sz w:val="22"/>
          <w:szCs w:val="22"/>
        </w:rPr>
      </w:pPr>
      <w:r w:rsidRPr="00FC3ECE">
        <w:rPr>
          <w:rFonts w:ascii="Arial" w:hAnsi="Arial" w:cs="Arial"/>
          <w:bCs/>
          <w:sz w:val="22"/>
          <w:szCs w:val="22"/>
        </w:rPr>
        <w:t>Ilekroć w niniejszej Umowie jest mowa o dniach roboczych, strony rozumieją przez to dni od poniedziałku do piątku włącznie, z wyłączeniem dni ustawowo wolnych od pracy.</w:t>
      </w:r>
    </w:p>
    <w:p w14:paraId="47977D8B" w14:textId="77777777" w:rsidR="005B40DB" w:rsidRPr="00FC3ECE" w:rsidRDefault="005B40DB" w:rsidP="005B40DB">
      <w:pPr>
        <w:numPr>
          <w:ilvl w:val="0"/>
          <w:numId w:val="18"/>
        </w:numPr>
        <w:tabs>
          <w:tab w:val="left" w:pos="360"/>
        </w:tabs>
        <w:suppressAutoHyphens w:val="0"/>
        <w:ind w:left="360"/>
        <w:jc w:val="both"/>
        <w:rPr>
          <w:rFonts w:ascii="Arial" w:hAnsi="Arial" w:cs="Arial"/>
          <w:bCs/>
          <w:sz w:val="22"/>
          <w:szCs w:val="22"/>
        </w:rPr>
      </w:pPr>
      <w:r w:rsidRPr="00FC3ECE">
        <w:rPr>
          <w:rFonts w:ascii="Arial" w:hAnsi="Arial" w:cs="Arial"/>
          <w:bCs/>
          <w:sz w:val="22"/>
          <w:szCs w:val="22"/>
        </w:rPr>
        <w:t>W związku z realizacją Umowy Strony podają następujące adresy dla korespondencji:</w:t>
      </w:r>
    </w:p>
    <w:p w14:paraId="19B8232D" w14:textId="77777777" w:rsidR="005B40DB" w:rsidRPr="00FC3ECE" w:rsidRDefault="005B40DB" w:rsidP="005B40DB">
      <w:pPr>
        <w:numPr>
          <w:ilvl w:val="1"/>
          <w:numId w:val="34"/>
        </w:numPr>
        <w:tabs>
          <w:tab w:val="left" w:pos="426"/>
        </w:tabs>
        <w:suppressAutoHyphens w:val="0"/>
        <w:spacing w:line="276" w:lineRule="auto"/>
        <w:jc w:val="both"/>
        <w:rPr>
          <w:rFonts w:ascii="Arial" w:hAnsi="Arial" w:cs="Arial"/>
          <w:bCs/>
          <w:sz w:val="22"/>
          <w:szCs w:val="22"/>
        </w:rPr>
      </w:pPr>
      <w:r w:rsidRPr="00FC3ECE">
        <w:rPr>
          <w:rFonts w:ascii="Arial" w:hAnsi="Arial" w:cs="Arial"/>
          <w:bCs/>
          <w:sz w:val="22"/>
          <w:szCs w:val="22"/>
        </w:rPr>
        <w:t xml:space="preserve">Zamawiający: jak w petitum Umowy </w:t>
      </w:r>
    </w:p>
    <w:p w14:paraId="482A3B7B" w14:textId="77777777" w:rsidR="005B40DB" w:rsidRPr="00FC3ECE" w:rsidRDefault="005B40DB" w:rsidP="005B40DB">
      <w:pPr>
        <w:numPr>
          <w:ilvl w:val="1"/>
          <w:numId w:val="34"/>
        </w:numPr>
        <w:tabs>
          <w:tab w:val="left" w:pos="426"/>
        </w:tabs>
        <w:suppressAutoHyphens w:val="0"/>
        <w:spacing w:line="276" w:lineRule="auto"/>
        <w:jc w:val="both"/>
        <w:rPr>
          <w:rFonts w:ascii="Arial" w:hAnsi="Arial" w:cs="Arial"/>
          <w:bCs/>
          <w:sz w:val="22"/>
          <w:szCs w:val="22"/>
        </w:rPr>
      </w:pPr>
      <w:r w:rsidRPr="00FC3ECE">
        <w:rPr>
          <w:rFonts w:ascii="Arial" w:hAnsi="Arial" w:cs="Arial"/>
          <w:bCs/>
          <w:sz w:val="22"/>
          <w:szCs w:val="22"/>
        </w:rPr>
        <w:t>Wykonawca jak w petitum Umowy .</w:t>
      </w:r>
    </w:p>
    <w:p w14:paraId="6042A7FE" w14:textId="77777777" w:rsidR="005B40DB" w:rsidRPr="00FC3ECE" w:rsidRDefault="005B40DB" w:rsidP="005B40DB">
      <w:pPr>
        <w:pStyle w:val="Akapitzlist"/>
        <w:numPr>
          <w:ilvl w:val="0"/>
          <w:numId w:val="18"/>
        </w:numPr>
        <w:tabs>
          <w:tab w:val="left" w:pos="360"/>
        </w:tabs>
        <w:suppressAutoHyphens w:val="0"/>
        <w:spacing w:line="276" w:lineRule="auto"/>
        <w:ind w:left="360"/>
        <w:jc w:val="both"/>
        <w:rPr>
          <w:rFonts w:ascii="Arial" w:hAnsi="Arial" w:cs="Arial"/>
          <w:bCs/>
          <w:sz w:val="22"/>
          <w:szCs w:val="22"/>
        </w:rPr>
      </w:pPr>
      <w:r w:rsidRPr="00FC3ECE">
        <w:rPr>
          <w:rFonts w:ascii="Arial" w:hAnsi="Arial" w:cs="Arial"/>
          <w:bCs/>
          <w:sz w:val="22"/>
          <w:szCs w:val="22"/>
        </w:rPr>
        <w:t>Jeżeli jakiekolwiek postanowienia Umowy okażą się z jakichkolwiek przyczyn nieważne lub niewykonalne, pozostałe postanowienia Umowy będą nadal ważne, a Strony zobowiązują się do takiego ułożenia swoich praw oraz wspólnych interesów, aby cele określone w niniejszej Umowie zrealizować w inny, zgodny z prawem i możliwy do wykonania sposób.</w:t>
      </w:r>
    </w:p>
    <w:p w14:paraId="7833A512" w14:textId="77777777" w:rsidR="005B40DB" w:rsidRPr="00FC3ECE" w:rsidRDefault="005B40DB" w:rsidP="005B40DB">
      <w:pPr>
        <w:pStyle w:val="Akapitzlist"/>
        <w:numPr>
          <w:ilvl w:val="0"/>
          <w:numId w:val="18"/>
        </w:numPr>
        <w:tabs>
          <w:tab w:val="left" w:pos="360"/>
        </w:tabs>
        <w:suppressAutoHyphens w:val="0"/>
        <w:spacing w:line="276" w:lineRule="auto"/>
        <w:ind w:left="360"/>
        <w:jc w:val="both"/>
        <w:rPr>
          <w:rFonts w:ascii="Arial" w:hAnsi="Arial" w:cs="Arial"/>
          <w:sz w:val="22"/>
          <w:szCs w:val="22"/>
        </w:rPr>
      </w:pPr>
      <w:r w:rsidRPr="00FC3ECE">
        <w:rPr>
          <w:rFonts w:ascii="Arial" w:hAnsi="Arial" w:cs="Arial"/>
          <w:bCs/>
          <w:sz w:val="22"/>
          <w:szCs w:val="22"/>
        </w:rPr>
        <w:t>Podział tekstu Umowy na paragrafy, ustępy oraz punkty ma jedynie charakter porządkowy i nie może mieć wpływu na interpretację treści Umowy.</w:t>
      </w:r>
    </w:p>
    <w:p w14:paraId="5DA4246E" w14:textId="24D1CC44" w:rsidR="005B40DB" w:rsidRPr="00FC3ECE" w:rsidRDefault="005B40DB" w:rsidP="005B40DB">
      <w:pPr>
        <w:pStyle w:val="Akapitzlist"/>
        <w:numPr>
          <w:ilvl w:val="0"/>
          <w:numId w:val="18"/>
        </w:numPr>
        <w:tabs>
          <w:tab w:val="left" w:pos="360"/>
        </w:tabs>
        <w:suppressAutoHyphens w:val="0"/>
        <w:spacing w:line="276" w:lineRule="auto"/>
        <w:ind w:left="360"/>
        <w:jc w:val="both"/>
        <w:rPr>
          <w:rFonts w:ascii="Arial" w:hAnsi="Arial" w:cs="Arial"/>
          <w:bCs/>
          <w:sz w:val="22"/>
          <w:szCs w:val="22"/>
          <w:lang w:eastAsia="pl-PL"/>
        </w:rPr>
      </w:pPr>
      <w:r w:rsidRPr="00FC3ECE">
        <w:rPr>
          <w:rFonts w:ascii="Arial" w:hAnsi="Arial" w:cs="Arial"/>
          <w:sz w:val="22"/>
          <w:szCs w:val="22"/>
        </w:rPr>
        <w:t>Integralną częścią Umowy są jej załączniki.</w:t>
      </w:r>
    </w:p>
    <w:p w14:paraId="7D16684C" w14:textId="77777777" w:rsidR="005B40DB" w:rsidRDefault="005B40DB" w:rsidP="005B40DB">
      <w:pPr>
        <w:ind w:right="1280" w:firstLine="360"/>
        <w:jc w:val="both"/>
        <w:rPr>
          <w:rFonts w:ascii="Arial" w:hAnsi="Arial" w:cs="Arial"/>
          <w:b/>
          <w:bCs/>
          <w:kern w:val="2"/>
          <w:sz w:val="22"/>
          <w:szCs w:val="22"/>
          <w:lang w:eastAsia="pl-PL"/>
        </w:rPr>
      </w:pPr>
    </w:p>
    <w:p w14:paraId="5FAC31BB" w14:textId="77777777" w:rsidR="005B40DB" w:rsidRDefault="005B40DB" w:rsidP="005B40DB">
      <w:pPr>
        <w:ind w:right="1280" w:firstLine="360"/>
        <w:jc w:val="both"/>
        <w:rPr>
          <w:rFonts w:ascii="Arial" w:hAnsi="Arial" w:cs="Arial"/>
          <w:b/>
          <w:bCs/>
          <w:kern w:val="2"/>
          <w:sz w:val="22"/>
          <w:szCs w:val="22"/>
        </w:rPr>
      </w:pPr>
    </w:p>
    <w:p w14:paraId="38AA6CD9" w14:textId="5063A226" w:rsidR="005B40DB" w:rsidRPr="0095361A" w:rsidRDefault="005B40DB" w:rsidP="0095361A">
      <w:pPr>
        <w:ind w:left="708" w:right="1280"/>
        <w:jc w:val="both"/>
        <w:rPr>
          <w:rFonts w:ascii="Arial" w:eastAsia="Arial" w:hAnsi="Arial" w:cs="Arial"/>
          <w:b/>
          <w:bCs/>
          <w:kern w:val="2"/>
          <w:sz w:val="22"/>
          <w:szCs w:val="22"/>
        </w:rPr>
      </w:pPr>
      <w:r>
        <w:rPr>
          <w:rFonts w:ascii="Arial" w:eastAsia="Arial" w:hAnsi="Arial" w:cs="Arial"/>
          <w:b/>
          <w:bCs/>
          <w:kern w:val="2"/>
          <w:sz w:val="22"/>
          <w:szCs w:val="22"/>
        </w:rPr>
        <w:t xml:space="preserve">  </w:t>
      </w:r>
      <w:r>
        <w:rPr>
          <w:rFonts w:ascii="Arial" w:hAnsi="Arial" w:cs="Arial"/>
          <w:b/>
          <w:bCs/>
          <w:kern w:val="2"/>
          <w:sz w:val="22"/>
          <w:szCs w:val="22"/>
        </w:rPr>
        <w:t>WYKONAWCA:                                                           ZAMAWIAJĄCY:</w:t>
      </w:r>
    </w:p>
    <w:p w14:paraId="7D1E81CB" w14:textId="77777777" w:rsidR="005B40DB" w:rsidRDefault="005B40DB" w:rsidP="005B40DB">
      <w:pPr>
        <w:jc w:val="right"/>
        <w:outlineLvl w:val="0"/>
        <w:rPr>
          <w:b/>
          <w:sz w:val="22"/>
          <w:szCs w:val="22"/>
        </w:rPr>
      </w:pPr>
    </w:p>
    <w:p w14:paraId="27890BC0" w14:textId="77777777" w:rsidR="005B40DB" w:rsidRDefault="005B40DB" w:rsidP="005B40DB">
      <w:pPr>
        <w:rPr>
          <w:rFonts w:ascii="Arial" w:hAnsi="Arial" w:cs="Arial"/>
          <w:b/>
          <w:sz w:val="22"/>
          <w:szCs w:val="22"/>
        </w:rPr>
      </w:pPr>
    </w:p>
    <w:sectPr w:rsidR="005B40DB" w:rsidSect="005B40DB">
      <w:footerReference w:type="default" r:id="rId9"/>
      <w:pgSz w:w="11906" w:h="16838"/>
      <w:pgMar w:top="8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7E2E5" w14:textId="77777777" w:rsidR="0095361A" w:rsidRDefault="0095361A" w:rsidP="0095361A">
      <w:r>
        <w:separator/>
      </w:r>
    </w:p>
  </w:endnote>
  <w:endnote w:type="continuationSeparator" w:id="0">
    <w:p w14:paraId="7223E59F" w14:textId="77777777" w:rsidR="0095361A" w:rsidRDefault="0095361A" w:rsidP="00953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StarSymbol">
    <w:altName w:val="Arial Unicode MS"/>
    <w:charset w:val="80"/>
    <w:family w:val="auto"/>
    <w:pitch w:val="default"/>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64EF4" w14:textId="429748B3" w:rsidR="00D66480" w:rsidRDefault="005B40DB">
    <w:pPr>
      <w:pStyle w:val="Stopka"/>
      <w:ind w:right="360"/>
    </w:pPr>
    <w:r>
      <w:rPr>
        <w:noProof/>
      </w:rPr>
      <mc:AlternateContent>
        <mc:Choice Requires="wps">
          <w:drawing>
            <wp:anchor distT="0" distB="0" distL="0" distR="0" simplePos="0" relativeHeight="251659264" behindDoc="0" locked="0" layoutInCell="0" allowOverlap="1" wp14:anchorId="5FBA5341" wp14:editId="3451D64E">
              <wp:simplePos x="0" y="0"/>
              <wp:positionH relativeFrom="margin">
                <wp:align>right</wp:align>
              </wp:positionH>
              <wp:positionV relativeFrom="paragraph">
                <wp:posOffset>635</wp:posOffset>
              </wp:positionV>
              <wp:extent cx="152400" cy="174625"/>
              <wp:effectExtent l="6985" t="635" r="2540" b="5715"/>
              <wp:wrapSquare wrapText="bothSides"/>
              <wp:docPr id="17972458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18C0C7" w14:textId="77777777" w:rsidR="00D66480" w:rsidRDefault="00D66480">
                          <w:r>
                            <w:fldChar w:fldCharType="begin"/>
                          </w:r>
                          <w:r>
                            <w:instrText xml:space="preserve"> PAGE </w:instrText>
                          </w:r>
                          <w:r>
                            <w:fldChar w:fldCharType="separate"/>
                          </w:r>
                          <w: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BA5341" id="_x0000_t202" coordsize="21600,21600" o:spt="202" path="m,l,21600r21600,l21600,xe">
              <v:stroke joinstyle="miter"/>
              <v:path gradientshapeok="t" o:connecttype="rect"/>
            </v:shapetype>
            <v:shape id="Pole tekstowe 2" o:spid="_x0000_s1026" type="#_x0000_t202" style="position:absolute;margin-left:-39.2pt;margin-top:.05pt;width:12pt;height:13.7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" o:allowincell="f" stroked="f">
              <v:fill opacity="0"/>
              <v:textbox inset="0,0,0,0">
                <w:txbxContent>
                  <w:p w14:paraId="0A18C0C7" w14:textId="77777777" w:rsidR="00D66480" w:rsidRDefault="00D66480">
                    <w:r>
                      <w:fldChar w:fldCharType="begin"/>
                    </w:r>
                    <w:r>
                      <w:instrText xml:space="preserve"> PAGE </w:instrText>
                    </w:r>
                    <w:r>
                      <w:fldChar w:fldCharType="separate"/>
                    </w:r>
                    <w:r>
                      <w:t>21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F59F84" w14:textId="77777777" w:rsidR="0095361A" w:rsidRDefault="0095361A" w:rsidP="0095361A">
      <w:r>
        <w:separator/>
      </w:r>
    </w:p>
  </w:footnote>
  <w:footnote w:type="continuationSeparator" w:id="0">
    <w:p w14:paraId="49F49A96" w14:textId="77777777" w:rsidR="0095361A" w:rsidRDefault="0095361A" w:rsidP="009536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lowerLetter"/>
      <w:lvlText w:val="%1)"/>
      <w:lvlJc w:val="left"/>
      <w:pPr>
        <w:tabs>
          <w:tab w:val="num" w:pos="0"/>
        </w:tabs>
        <w:ind w:left="720" w:hanging="360"/>
      </w:pPr>
      <w:rPr>
        <w:rFonts w:ascii="Arial" w:hAnsi="Arial" w:cs="Arial" w:hint="default"/>
        <w:sz w:val="22"/>
        <w:szCs w:val="22"/>
      </w:rPr>
    </w:lvl>
  </w:abstractNum>
  <w:abstractNum w:abstractNumId="2" w15:restartNumberingAfterBreak="0">
    <w:nsid w:val="00000003"/>
    <w:multiLevelType w:val="singleLevel"/>
    <w:tmpl w:val="00000003"/>
    <w:name w:val="WW8Num2"/>
    <w:lvl w:ilvl="0">
      <w:start w:val="1"/>
      <w:numFmt w:val="decimal"/>
      <w:lvlText w:val="%1."/>
      <w:lvlJc w:val="left"/>
      <w:pPr>
        <w:tabs>
          <w:tab w:val="num" w:pos="0"/>
        </w:tabs>
        <w:ind w:left="435" w:hanging="435"/>
      </w:pPr>
      <w:rPr>
        <w:rFonts w:hint="default"/>
        <w:b w:val="0"/>
        <w:color w:val="000000"/>
      </w:rPr>
    </w:lvl>
  </w:abstractNum>
  <w:abstractNum w:abstractNumId="3" w15:restartNumberingAfterBreak="0">
    <w:nsid w:val="00000004"/>
    <w:multiLevelType w:val="singleLevel"/>
    <w:tmpl w:val="00000004"/>
    <w:name w:val="WW8Num3"/>
    <w:lvl w:ilvl="0">
      <w:start w:val="1"/>
      <w:numFmt w:val="decimal"/>
      <w:lvlText w:val="%1)"/>
      <w:lvlJc w:val="left"/>
      <w:pPr>
        <w:tabs>
          <w:tab w:val="num" w:pos="0"/>
        </w:tabs>
        <w:ind w:left="720" w:hanging="360"/>
      </w:pPr>
      <w:rPr>
        <w:rFonts w:hint="default"/>
      </w:rPr>
    </w:lvl>
  </w:abstractNum>
  <w:abstractNum w:abstractNumId="4" w15:restartNumberingAfterBreak="0">
    <w:nsid w:val="00000005"/>
    <w:multiLevelType w:val="singleLevel"/>
    <w:tmpl w:val="00000005"/>
    <w:name w:val="WW8Num4"/>
    <w:lvl w:ilvl="0">
      <w:start w:val="1"/>
      <w:numFmt w:val="decimal"/>
      <w:lvlText w:val="%1."/>
      <w:lvlJc w:val="left"/>
      <w:pPr>
        <w:tabs>
          <w:tab w:val="num" w:pos="720"/>
        </w:tabs>
        <w:ind w:left="720" w:hanging="360"/>
      </w:pPr>
      <w:rPr>
        <w:rFonts w:hint="default"/>
        <w:b w:val="0"/>
      </w:rPr>
    </w:lvl>
  </w:abstractNum>
  <w:abstractNum w:abstractNumId="5" w15:restartNumberingAfterBreak="0">
    <w:nsid w:val="00000006"/>
    <w:multiLevelType w:val="singleLevel"/>
    <w:tmpl w:val="00000006"/>
    <w:name w:val="WW8Num5"/>
    <w:lvl w:ilvl="0">
      <w:start w:val="1"/>
      <w:numFmt w:val="decimal"/>
      <w:lvlText w:val="%1)"/>
      <w:lvlJc w:val="left"/>
      <w:pPr>
        <w:tabs>
          <w:tab w:val="num" w:pos="0"/>
        </w:tabs>
        <w:ind w:left="1080" w:hanging="360"/>
      </w:pPr>
      <w:rPr>
        <w:rFonts w:hint="default"/>
      </w:rPr>
    </w:lvl>
  </w:abstractNum>
  <w:abstractNum w:abstractNumId="6" w15:restartNumberingAfterBreak="0">
    <w:nsid w:val="00000007"/>
    <w:multiLevelType w:val="multilevel"/>
    <w:tmpl w:val="00000007"/>
    <w:name w:val="WW8Num6"/>
    <w:lvl w:ilvl="0">
      <w:start w:val="1"/>
      <w:numFmt w:val="decimal"/>
      <w:lvlText w:val="%1."/>
      <w:lvlJc w:val="left"/>
      <w:pPr>
        <w:tabs>
          <w:tab w:val="num" w:pos="360"/>
        </w:tabs>
        <w:ind w:left="340" w:hanging="340"/>
      </w:pPr>
      <w:rPr>
        <w:b w:val="0"/>
      </w:rPr>
    </w:lvl>
    <w:lvl w:ilvl="1">
      <w:start w:val="1"/>
      <w:numFmt w:val="decimal"/>
      <w:lvlText w:val="%2."/>
      <w:lvlJc w:val="left"/>
      <w:pPr>
        <w:tabs>
          <w:tab w:val="num" w:pos="0"/>
        </w:tabs>
        <w:ind w:left="720" w:hanging="360"/>
      </w:pPr>
      <w:rPr>
        <w:rFonts w:ascii="Century Gothic" w:hAnsi="Century Gothic" w:cs="Century Gothic" w:hint="default"/>
        <w:color w:val="000000"/>
        <w:sz w:val="22"/>
        <w:szCs w:val="22"/>
      </w:rPr>
    </w:lvl>
    <w:lvl w:ilvl="2">
      <w:start w:val="1"/>
      <w:numFmt w:val="decimal"/>
      <w:lvlText w:val="%3."/>
      <w:lvlJc w:val="left"/>
      <w:pPr>
        <w:tabs>
          <w:tab w:val="num" w:pos="1080"/>
        </w:tabs>
        <w:ind w:left="1080" w:hanging="360"/>
      </w:pPr>
      <w:rPr>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rPr>
        <w:b w:val="0"/>
      </w:rPr>
    </w:lvl>
    <w:lvl w:ilvl="8">
      <w:start w:val="1"/>
      <w:numFmt w:val="lowerRoman"/>
      <w:lvlText w:val="%9."/>
      <w:lvlJc w:val="left"/>
      <w:pPr>
        <w:tabs>
          <w:tab w:val="num" w:pos="3240"/>
        </w:tabs>
        <w:ind w:left="3240" w:hanging="360"/>
      </w:pPr>
    </w:lvl>
  </w:abstractNum>
  <w:abstractNum w:abstractNumId="7" w15:restartNumberingAfterBreak="0">
    <w:nsid w:val="00000008"/>
    <w:multiLevelType w:val="singleLevel"/>
    <w:tmpl w:val="00000008"/>
    <w:name w:val="WW8Num7"/>
    <w:lvl w:ilvl="0">
      <w:start w:val="1"/>
      <w:numFmt w:val="decimal"/>
      <w:lvlText w:val="%1."/>
      <w:lvlJc w:val="left"/>
      <w:pPr>
        <w:tabs>
          <w:tab w:val="num" w:pos="720"/>
        </w:tabs>
        <w:ind w:left="720" w:hanging="360"/>
      </w:pPr>
      <w:rPr>
        <w:b w:val="0"/>
      </w:rPr>
    </w:lvl>
  </w:abstractNum>
  <w:abstractNum w:abstractNumId="8" w15:restartNumberingAfterBreak="0">
    <w:nsid w:val="00000009"/>
    <w:multiLevelType w:val="singleLevel"/>
    <w:tmpl w:val="00000009"/>
    <w:name w:val="WW8Num8"/>
    <w:lvl w:ilvl="0">
      <w:start w:val="1"/>
      <w:numFmt w:val="decimal"/>
      <w:lvlText w:val="%1."/>
      <w:lvlJc w:val="left"/>
      <w:pPr>
        <w:tabs>
          <w:tab w:val="num" w:pos="0"/>
        </w:tabs>
        <w:ind w:left="720" w:hanging="360"/>
      </w:pPr>
      <w:rPr>
        <w:rFonts w:hint="default"/>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hint="default"/>
        <w:b w:val="0"/>
        <w:color w:val="000000"/>
      </w:rPr>
    </w:lvl>
  </w:abstractNum>
  <w:abstractNum w:abstractNumId="10" w15:restartNumberingAfterBreak="0">
    <w:nsid w:val="0000000B"/>
    <w:multiLevelType w:val="singleLevel"/>
    <w:tmpl w:val="0000000B"/>
    <w:name w:val="WW8Num11"/>
    <w:lvl w:ilvl="0">
      <w:start w:val="1"/>
      <w:numFmt w:val="decimal"/>
      <w:lvlText w:val="%1."/>
      <w:lvlJc w:val="left"/>
      <w:pPr>
        <w:tabs>
          <w:tab w:val="num" w:pos="360"/>
        </w:tabs>
        <w:ind w:left="360" w:hanging="360"/>
      </w:pPr>
      <w:rPr>
        <w:rFonts w:hint="default"/>
        <w:b w:val="0"/>
      </w:r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1080" w:hanging="360"/>
      </w:pPr>
      <w:rPr>
        <w:rFonts w:ascii="Times New Roman" w:eastAsia="Times New Roman" w:hAnsi="Times New Roman" w:cs="Times New Roman"/>
      </w:rPr>
    </w:lvl>
  </w:abstractNum>
  <w:abstractNum w:abstractNumId="12" w15:restartNumberingAfterBreak="0">
    <w:nsid w:val="0000000D"/>
    <w:multiLevelType w:val="singleLevel"/>
    <w:tmpl w:val="0000000D"/>
    <w:name w:val="WW8Num13"/>
    <w:lvl w:ilvl="0">
      <w:start w:val="1"/>
      <w:numFmt w:val="decimal"/>
      <w:lvlText w:val="%1)"/>
      <w:lvlJc w:val="left"/>
      <w:pPr>
        <w:tabs>
          <w:tab w:val="num" w:pos="0"/>
        </w:tabs>
        <w:ind w:left="720" w:hanging="360"/>
      </w:pPr>
      <w:rPr>
        <w:rFonts w:hint="default"/>
      </w:rPr>
    </w:lvl>
  </w:abstractNum>
  <w:abstractNum w:abstractNumId="13" w15:restartNumberingAfterBreak="0">
    <w:nsid w:val="0000000E"/>
    <w:multiLevelType w:val="singleLevel"/>
    <w:tmpl w:val="0000000E"/>
    <w:name w:val="WW8Num14"/>
    <w:lvl w:ilvl="0">
      <w:start w:val="1"/>
      <w:numFmt w:val="decimal"/>
      <w:lvlText w:val="%1."/>
      <w:lvlJc w:val="left"/>
      <w:pPr>
        <w:tabs>
          <w:tab w:val="num" w:pos="0"/>
        </w:tabs>
        <w:ind w:left="567" w:hanging="567"/>
      </w:pPr>
      <w:rPr>
        <w:rFonts w:hint="default"/>
        <w:b w:val="0"/>
      </w:rPr>
    </w:lvl>
  </w:abstractNum>
  <w:abstractNum w:abstractNumId="14" w15:restartNumberingAfterBreak="0">
    <w:nsid w:val="0000000F"/>
    <w:multiLevelType w:val="singleLevel"/>
    <w:tmpl w:val="0000000F"/>
    <w:name w:val="WW8Num15"/>
    <w:lvl w:ilvl="0">
      <w:start w:val="1"/>
      <w:numFmt w:val="lowerLetter"/>
      <w:lvlText w:val="%1)"/>
      <w:lvlJc w:val="left"/>
      <w:pPr>
        <w:tabs>
          <w:tab w:val="num" w:pos="0"/>
        </w:tabs>
        <w:ind w:left="1800" w:hanging="720"/>
      </w:pPr>
      <w:rPr>
        <w:rFonts w:ascii="Arial" w:eastAsia="Calibri" w:hAnsi="Arial" w:cs="Arial" w:hint="default"/>
        <w:sz w:val="20"/>
        <w:szCs w:val="20"/>
      </w:rPr>
    </w:lvl>
  </w:abstractNum>
  <w:abstractNum w:abstractNumId="15" w15:restartNumberingAfterBreak="0">
    <w:nsid w:val="00000010"/>
    <w:multiLevelType w:val="singleLevel"/>
    <w:tmpl w:val="00000010"/>
    <w:name w:val="WW8Num16"/>
    <w:lvl w:ilvl="0">
      <w:start w:val="1"/>
      <w:numFmt w:val="lowerLetter"/>
      <w:lvlText w:val="%1)"/>
      <w:lvlJc w:val="left"/>
      <w:pPr>
        <w:tabs>
          <w:tab w:val="num" w:pos="0"/>
        </w:tabs>
        <w:ind w:left="1440" w:hanging="360"/>
      </w:pPr>
      <w:rPr>
        <w:rFonts w:hint="default"/>
      </w:rPr>
    </w:lvl>
  </w:abstractNum>
  <w:abstractNum w:abstractNumId="16" w15:restartNumberingAfterBreak="0">
    <w:nsid w:val="00000011"/>
    <w:multiLevelType w:val="singleLevel"/>
    <w:tmpl w:val="00000011"/>
    <w:name w:val="WW8Num17"/>
    <w:lvl w:ilvl="0">
      <w:start w:val="1"/>
      <w:numFmt w:val="bullet"/>
      <w:lvlText w:val=""/>
      <w:lvlJc w:val="left"/>
      <w:pPr>
        <w:tabs>
          <w:tab w:val="num" w:pos="720"/>
        </w:tabs>
        <w:ind w:left="720" w:hanging="360"/>
      </w:pPr>
      <w:rPr>
        <w:rFonts w:ascii="Symbol" w:hAnsi="Symbol" w:cs="Symbol" w:hint="default"/>
      </w:rPr>
    </w:lvl>
  </w:abstractNum>
  <w:abstractNum w:abstractNumId="17" w15:restartNumberingAfterBreak="0">
    <w:nsid w:val="00000012"/>
    <w:multiLevelType w:val="singleLevel"/>
    <w:tmpl w:val="00000012"/>
    <w:name w:val="WW8Num18"/>
    <w:lvl w:ilvl="0">
      <w:start w:val="1"/>
      <w:numFmt w:val="decimal"/>
      <w:lvlText w:val="%1."/>
      <w:lvlJc w:val="left"/>
      <w:pPr>
        <w:tabs>
          <w:tab w:val="num" w:pos="720"/>
        </w:tabs>
        <w:ind w:left="720" w:hanging="360"/>
      </w:pPr>
      <w:rPr>
        <w:rFonts w:hint="default"/>
        <w:b w:val="0"/>
      </w:rPr>
    </w:lvl>
  </w:abstractNum>
  <w:abstractNum w:abstractNumId="18" w15:restartNumberingAfterBreak="0">
    <w:nsid w:val="00000013"/>
    <w:multiLevelType w:val="singleLevel"/>
    <w:tmpl w:val="00000013"/>
    <w:name w:val="WW8Num20"/>
    <w:lvl w:ilvl="0">
      <w:start w:val="1"/>
      <w:numFmt w:val="decimal"/>
      <w:lvlText w:val="%1."/>
      <w:lvlJc w:val="left"/>
      <w:pPr>
        <w:tabs>
          <w:tab w:val="num" w:pos="0"/>
        </w:tabs>
        <w:ind w:left="360" w:hanging="360"/>
      </w:pPr>
      <w:rPr>
        <w:rFonts w:cs="Times New Roman" w:hint="default"/>
      </w:rPr>
    </w:lvl>
  </w:abstractNum>
  <w:abstractNum w:abstractNumId="19" w15:restartNumberingAfterBreak="0">
    <w:nsid w:val="00000014"/>
    <w:multiLevelType w:val="singleLevel"/>
    <w:tmpl w:val="00000014"/>
    <w:name w:val="WW8Num21"/>
    <w:lvl w:ilvl="0">
      <w:start w:val="1"/>
      <w:numFmt w:val="lowerLetter"/>
      <w:lvlText w:val="%1)"/>
      <w:lvlJc w:val="left"/>
      <w:pPr>
        <w:tabs>
          <w:tab w:val="num" w:pos="0"/>
        </w:tabs>
        <w:ind w:left="1571" w:hanging="360"/>
      </w:pPr>
    </w:lvl>
  </w:abstractNum>
  <w:abstractNum w:abstractNumId="20" w15:restartNumberingAfterBreak="0">
    <w:nsid w:val="00000015"/>
    <w:multiLevelType w:val="singleLevel"/>
    <w:tmpl w:val="00000015"/>
    <w:name w:val="WW8Num22"/>
    <w:lvl w:ilvl="0">
      <w:start w:val="1"/>
      <w:numFmt w:val="decimal"/>
      <w:lvlText w:val="%1."/>
      <w:lvlJc w:val="left"/>
      <w:pPr>
        <w:tabs>
          <w:tab w:val="num" w:pos="720"/>
        </w:tabs>
        <w:ind w:left="720" w:hanging="360"/>
      </w:pPr>
      <w:rPr>
        <w:rFonts w:ascii="Arial" w:hAnsi="Arial" w:cs="Arial" w:hint="default"/>
        <w:b/>
        <w:sz w:val="22"/>
        <w:szCs w:val="22"/>
      </w:rPr>
    </w:lvl>
  </w:abstractNum>
  <w:abstractNum w:abstractNumId="21" w15:restartNumberingAfterBreak="0">
    <w:nsid w:val="00000016"/>
    <w:multiLevelType w:val="singleLevel"/>
    <w:tmpl w:val="00000016"/>
    <w:name w:val="WW8Num23"/>
    <w:lvl w:ilvl="0">
      <w:start w:val="1"/>
      <w:numFmt w:val="decimal"/>
      <w:lvlText w:val="%1."/>
      <w:lvlJc w:val="left"/>
      <w:pPr>
        <w:tabs>
          <w:tab w:val="num" w:pos="720"/>
        </w:tabs>
        <w:ind w:left="720" w:hanging="360"/>
      </w:pPr>
    </w:lvl>
  </w:abstractNum>
  <w:abstractNum w:abstractNumId="22" w15:restartNumberingAfterBreak="0">
    <w:nsid w:val="00000017"/>
    <w:multiLevelType w:val="singleLevel"/>
    <w:tmpl w:val="00000017"/>
    <w:name w:val="WW8Num24"/>
    <w:lvl w:ilvl="0">
      <w:start w:val="1"/>
      <w:numFmt w:val="lowerLetter"/>
      <w:lvlText w:val="%1)"/>
      <w:lvlJc w:val="left"/>
      <w:pPr>
        <w:tabs>
          <w:tab w:val="num" w:pos="0"/>
        </w:tabs>
        <w:ind w:left="1068" w:hanging="360"/>
      </w:pPr>
      <w:rPr>
        <w:rFonts w:hint="default"/>
      </w:rPr>
    </w:lvl>
  </w:abstractNum>
  <w:abstractNum w:abstractNumId="23" w15:restartNumberingAfterBreak="0">
    <w:nsid w:val="00000018"/>
    <w:multiLevelType w:val="singleLevel"/>
    <w:tmpl w:val="00000018"/>
    <w:name w:val="WW8Num25"/>
    <w:lvl w:ilvl="0">
      <w:start w:val="1"/>
      <w:numFmt w:val="lowerLetter"/>
      <w:lvlText w:val="%1)"/>
      <w:lvlJc w:val="left"/>
      <w:pPr>
        <w:tabs>
          <w:tab w:val="num" w:pos="0"/>
        </w:tabs>
        <w:ind w:left="1440" w:hanging="360"/>
      </w:pPr>
      <w:rPr>
        <w:rFonts w:hint="default"/>
      </w:rPr>
    </w:lvl>
  </w:abstractNum>
  <w:abstractNum w:abstractNumId="24" w15:restartNumberingAfterBreak="0">
    <w:nsid w:val="00000019"/>
    <w:multiLevelType w:val="singleLevel"/>
    <w:tmpl w:val="00000019"/>
    <w:name w:val="WW8Num26"/>
    <w:lvl w:ilvl="0">
      <w:start w:val="2"/>
      <w:numFmt w:val="decimal"/>
      <w:lvlText w:val="%1."/>
      <w:lvlJc w:val="left"/>
      <w:pPr>
        <w:tabs>
          <w:tab w:val="num" w:pos="720"/>
        </w:tabs>
        <w:ind w:left="720" w:hanging="360"/>
      </w:pPr>
      <w:rPr>
        <w:rFonts w:hint="default"/>
        <w:b w:val="0"/>
        <w:color w:val="000000"/>
      </w:rPr>
    </w:lvl>
  </w:abstractNum>
  <w:abstractNum w:abstractNumId="25" w15:restartNumberingAfterBreak="0">
    <w:nsid w:val="0000001A"/>
    <w:multiLevelType w:val="singleLevel"/>
    <w:tmpl w:val="0000001A"/>
    <w:name w:val="WW8Num27"/>
    <w:lvl w:ilvl="0">
      <w:start w:val="1"/>
      <w:numFmt w:val="decimal"/>
      <w:lvlText w:val="%1)"/>
      <w:lvlJc w:val="left"/>
      <w:pPr>
        <w:tabs>
          <w:tab w:val="num" w:pos="0"/>
        </w:tabs>
        <w:ind w:left="720" w:hanging="360"/>
      </w:pPr>
      <w:rPr>
        <w:rFonts w:ascii="Arial" w:eastAsia="Times New Roman" w:hAnsi="Arial" w:cs="Arial" w:hint="default"/>
        <w:color w:val="000000"/>
        <w:sz w:val="22"/>
        <w:szCs w:val="22"/>
      </w:rPr>
    </w:lvl>
  </w:abstractNum>
  <w:abstractNum w:abstractNumId="26" w15:restartNumberingAfterBreak="0">
    <w:nsid w:val="0000001B"/>
    <w:multiLevelType w:val="singleLevel"/>
    <w:tmpl w:val="0000001B"/>
    <w:name w:val="WW8Num28"/>
    <w:lvl w:ilvl="0">
      <w:start w:val="1"/>
      <w:numFmt w:val="decimal"/>
      <w:lvlText w:val="%1)"/>
      <w:lvlJc w:val="left"/>
      <w:pPr>
        <w:tabs>
          <w:tab w:val="num" w:pos="0"/>
        </w:tabs>
        <w:ind w:left="1080" w:hanging="360"/>
      </w:pPr>
      <w:rPr>
        <w:rFonts w:hint="default"/>
      </w:rPr>
    </w:lvl>
  </w:abstractNum>
  <w:abstractNum w:abstractNumId="27" w15:restartNumberingAfterBreak="0">
    <w:nsid w:val="0000001C"/>
    <w:multiLevelType w:val="singleLevel"/>
    <w:tmpl w:val="0000001C"/>
    <w:name w:val="WW8Num29"/>
    <w:lvl w:ilvl="0">
      <w:start w:val="1"/>
      <w:numFmt w:val="decimal"/>
      <w:lvlText w:val="%1)"/>
      <w:lvlJc w:val="left"/>
      <w:pPr>
        <w:tabs>
          <w:tab w:val="num" w:pos="284"/>
        </w:tabs>
        <w:ind w:left="567" w:hanging="283"/>
      </w:pPr>
      <w:rPr>
        <w:rFonts w:hint="default"/>
      </w:rPr>
    </w:lvl>
  </w:abstractNum>
  <w:abstractNum w:abstractNumId="28" w15:restartNumberingAfterBreak="0">
    <w:nsid w:val="0000001D"/>
    <w:multiLevelType w:val="singleLevel"/>
    <w:tmpl w:val="0000001D"/>
    <w:name w:val="WW8Num30"/>
    <w:lvl w:ilvl="0">
      <w:start w:val="1"/>
      <w:numFmt w:val="decimal"/>
      <w:lvlText w:val="%1."/>
      <w:lvlJc w:val="left"/>
      <w:pPr>
        <w:tabs>
          <w:tab w:val="num" w:pos="720"/>
        </w:tabs>
        <w:ind w:left="720" w:hanging="360"/>
      </w:pPr>
      <w:rPr>
        <w:b w:val="0"/>
      </w:rPr>
    </w:lvl>
  </w:abstractNum>
  <w:abstractNum w:abstractNumId="29" w15:restartNumberingAfterBreak="0">
    <w:nsid w:val="0000001E"/>
    <w:multiLevelType w:val="multilevel"/>
    <w:tmpl w:val="0000001E"/>
    <w:name w:val="WW8Num31"/>
    <w:lvl w:ilvl="0">
      <w:start w:val="1"/>
      <w:numFmt w:val="decimal"/>
      <w:lvlText w:val="%1."/>
      <w:lvlJc w:val="left"/>
      <w:pPr>
        <w:tabs>
          <w:tab w:val="num" w:pos="0"/>
        </w:tabs>
        <w:ind w:left="720" w:hanging="360"/>
      </w:pPr>
      <w:rPr>
        <w:rFonts w:hint="default"/>
      </w:rPr>
    </w:lvl>
    <w:lvl w:ilvl="1">
      <w:start w:val="1"/>
      <w:numFmt w:val="decimal"/>
      <w:lvlText w:val="%2."/>
      <w:lvlJc w:val="left"/>
      <w:pPr>
        <w:tabs>
          <w:tab w:val="num" w:pos="1440"/>
        </w:tabs>
        <w:ind w:left="1440" w:hanging="360"/>
      </w:pPr>
      <w:rPr>
        <w:rFonts w:hint="default"/>
        <w:b w:val="0"/>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1F"/>
    <w:multiLevelType w:val="singleLevel"/>
    <w:tmpl w:val="0000001F"/>
    <w:name w:val="WW8Num32"/>
    <w:lvl w:ilvl="0">
      <w:start w:val="1"/>
      <w:numFmt w:val="decimal"/>
      <w:lvlText w:val="%1)"/>
      <w:lvlJc w:val="left"/>
      <w:pPr>
        <w:tabs>
          <w:tab w:val="num" w:pos="502"/>
        </w:tabs>
        <w:ind w:left="502" w:hanging="360"/>
      </w:pPr>
    </w:lvl>
  </w:abstractNum>
  <w:abstractNum w:abstractNumId="31" w15:restartNumberingAfterBreak="0">
    <w:nsid w:val="00000020"/>
    <w:multiLevelType w:val="singleLevel"/>
    <w:tmpl w:val="00000020"/>
    <w:name w:val="WW8Num33"/>
    <w:lvl w:ilvl="0">
      <w:start w:val="1"/>
      <w:numFmt w:val="lowerLetter"/>
      <w:lvlText w:val="%1)"/>
      <w:lvlJc w:val="left"/>
      <w:pPr>
        <w:tabs>
          <w:tab w:val="num" w:pos="0"/>
        </w:tabs>
        <w:ind w:left="1434" w:hanging="360"/>
      </w:pPr>
      <w:rPr>
        <w:rFonts w:hint="default"/>
      </w:rPr>
    </w:lvl>
  </w:abstractNum>
  <w:abstractNum w:abstractNumId="32" w15:restartNumberingAfterBreak="0">
    <w:nsid w:val="00000021"/>
    <w:multiLevelType w:val="multilevel"/>
    <w:tmpl w:val="00000021"/>
    <w:name w:val="WW8Num34"/>
    <w:lvl w:ilvl="0">
      <w:start w:val="1"/>
      <w:numFmt w:val="decimal"/>
      <w:lvlText w:val="%1."/>
      <w:lvlJc w:val="left"/>
      <w:pPr>
        <w:tabs>
          <w:tab w:val="num" w:pos="0"/>
        </w:tabs>
        <w:ind w:left="284" w:hanging="284"/>
      </w:pPr>
      <w:rPr>
        <w:rFonts w:hint="default"/>
      </w:rPr>
    </w:lvl>
    <w:lvl w:ilvl="1">
      <w:start w:val="1"/>
      <w:numFmt w:val="decimal"/>
      <w:lvlText w:val="%2)"/>
      <w:lvlJc w:val="left"/>
      <w:pPr>
        <w:tabs>
          <w:tab w:val="num" w:pos="284"/>
        </w:tabs>
        <w:ind w:left="567" w:hanging="283"/>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00000022"/>
    <w:multiLevelType w:val="multilevel"/>
    <w:tmpl w:val="00000022"/>
    <w:name w:val="WW8Num35"/>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3"/>
    <w:multiLevelType w:val="singleLevel"/>
    <w:tmpl w:val="00000023"/>
    <w:name w:val="WW8Num36"/>
    <w:lvl w:ilvl="0">
      <w:start w:val="1"/>
      <w:numFmt w:val="decimal"/>
      <w:lvlText w:val="%1)"/>
      <w:lvlJc w:val="left"/>
      <w:pPr>
        <w:tabs>
          <w:tab w:val="num" w:pos="0"/>
        </w:tabs>
        <w:ind w:left="786" w:hanging="360"/>
      </w:pPr>
    </w:lvl>
  </w:abstractNum>
  <w:abstractNum w:abstractNumId="35" w15:restartNumberingAfterBreak="0">
    <w:nsid w:val="00000024"/>
    <w:multiLevelType w:val="singleLevel"/>
    <w:tmpl w:val="00000024"/>
    <w:name w:val="WW8Num37"/>
    <w:lvl w:ilvl="0">
      <w:start w:val="1"/>
      <w:numFmt w:val="decimal"/>
      <w:lvlText w:val="%1)"/>
      <w:lvlJc w:val="left"/>
      <w:pPr>
        <w:tabs>
          <w:tab w:val="num" w:pos="0"/>
        </w:tabs>
        <w:ind w:left="720" w:hanging="360"/>
      </w:pPr>
    </w:lvl>
  </w:abstractNum>
  <w:abstractNum w:abstractNumId="36" w15:restartNumberingAfterBreak="0">
    <w:nsid w:val="00000025"/>
    <w:multiLevelType w:val="multilevel"/>
    <w:tmpl w:val="00000025"/>
    <w:name w:val="WW8Num39"/>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00000026"/>
    <w:multiLevelType w:val="singleLevel"/>
    <w:tmpl w:val="00000026"/>
    <w:name w:val="WW8Num41"/>
    <w:lvl w:ilvl="0">
      <w:start w:val="3"/>
      <w:numFmt w:val="decimal"/>
      <w:lvlText w:val="%1."/>
      <w:lvlJc w:val="left"/>
      <w:pPr>
        <w:tabs>
          <w:tab w:val="num" w:pos="0"/>
        </w:tabs>
        <w:ind w:left="1080" w:hanging="360"/>
      </w:pPr>
      <w:rPr>
        <w:rFonts w:hint="default"/>
      </w:rPr>
    </w:lvl>
  </w:abstractNum>
  <w:abstractNum w:abstractNumId="38" w15:restartNumberingAfterBreak="0">
    <w:nsid w:val="00000027"/>
    <w:multiLevelType w:val="multilevel"/>
    <w:tmpl w:val="00000027"/>
    <w:name w:val="WW8Num42"/>
    <w:lvl w:ilvl="0">
      <w:start w:val="1"/>
      <w:numFmt w:val="decimal"/>
      <w:lvlText w:val="%1)"/>
      <w:lvlJc w:val="left"/>
      <w:pPr>
        <w:tabs>
          <w:tab w:val="num" w:pos="0"/>
        </w:tabs>
        <w:ind w:left="284" w:hanging="284"/>
      </w:pPr>
      <w:rPr>
        <w:rFonts w:hint="default"/>
      </w:rPr>
    </w:lvl>
    <w:lvl w:ilvl="1">
      <w:start w:val="1"/>
      <w:numFmt w:val="lowerLetter"/>
      <w:lvlText w:val="%2)"/>
      <w:lvlJc w:val="left"/>
      <w:pPr>
        <w:tabs>
          <w:tab w:val="num" w:pos="284"/>
        </w:tabs>
        <w:ind w:left="567" w:hanging="283"/>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00000028"/>
    <w:multiLevelType w:val="singleLevel"/>
    <w:tmpl w:val="00000028"/>
    <w:name w:val="WW8Num43"/>
    <w:lvl w:ilvl="0">
      <w:start w:val="1"/>
      <w:numFmt w:val="lowerLetter"/>
      <w:lvlText w:val="%1)"/>
      <w:lvlJc w:val="left"/>
      <w:pPr>
        <w:tabs>
          <w:tab w:val="num" w:pos="0"/>
        </w:tabs>
        <w:ind w:left="1069" w:hanging="360"/>
      </w:pPr>
    </w:lvl>
  </w:abstractNum>
  <w:abstractNum w:abstractNumId="40" w15:restartNumberingAfterBreak="0">
    <w:nsid w:val="00000029"/>
    <w:multiLevelType w:val="singleLevel"/>
    <w:tmpl w:val="00000029"/>
    <w:name w:val="WW8Num44"/>
    <w:lvl w:ilvl="0">
      <w:start w:val="1"/>
      <w:numFmt w:val="decimal"/>
      <w:lvlText w:val="%1."/>
      <w:lvlJc w:val="left"/>
      <w:pPr>
        <w:tabs>
          <w:tab w:val="num" w:pos="720"/>
        </w:tabs>
        <w:ind w:left="720" w:hanging="360"/>
      </w:pPr>
      <w:rPr>
        <w:rFonts w:hint="default"/>
        <w:b w:val="0"/>
      </w:rPr>
    </w:lvl>
  </w:abstractNum>
  <w:abstractNum w:abstractNumId="41" w15:restartNumberingAfterBreak="0">
    <w:nsid w:val="0000002A"/>
    <w:multiLevelType w:val="singleLevel"/>
    <w:tmpl w:val="0000002A"/>
    <w:name w:val="WW8Num45"/>
    <w:lvl w:ilvl="0">
      <w:start w:val="2"/>
      <w:numFmt w:val="decimal"/>
      <w:lvlText w:val="%1."/>
      <w:lvlJc w:val="left"/>
      <w:pPr>
        <w:tabs>
          <w:tab w:val="num" w:pos="0"/>
        </w:tabs>
        <w:ind w:left="720" w:hanging="360"/>
      </w:pPr>
      <w:rPr>
        <w:rFonts w:hint="default"/>
      </w:rPr>
    </w:lvl>
  </w:abstractNum>
  <w:abstractNum w:abstractNumId="42" w15:restartNumberingAfterBreak="0">
    <w:nsid w:val="0000002B"/>
    <w:multiLevelType w:val="multilevel"/>
    <w:tmpl w:val="0000002B"/>
    <w:name w:val="WW8Num46"/>
    <w:lvl w:ilvl="0">
      <w:start w:val="1"/>
      <w:numFmt w:val="decimal"/>
      <w:lvlText w:val="%1."/>
      <w:lvlJc w:val="left"/>
      <w:pPr>
        <w:tabs>
          <w:tab w:val="num" w:pos="0"/>
        </w:tabs>
        <w:ind w:left="720" w:hanging="360"/>
      </w:pPr>
      <w:rPr>
        <w:rFonts w:hint="default"/>
        <w:i w:val="0"/>
        <w:strike w:val="0"/>
        <w:dstrike w:val="0"/>
        <w:color w:val="000000"/>
      </w:rPr>
    </w:lvl>
    <w:lvl w:ilvl="1">
      <w:start w:val="1"/>
      <w:numFmt w:val="decimal"/>
      <w:lvlText w:val="%2)"/>
      <w:lvlJc w:val="left"/>
      <w:pPr>
        <w:tabs>
          <w:tab w:val="num" w:pos="0"/>
        </w:tabs>
        <w:ind w:left="927" w:hanging="360"/>
      </w:pPr>
      <w:rPr>
        <w:rFonts w:hint="default"/>
        <w:b w:val="0"/>
        <w:color w:val="00000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0000002C"/>
    <w:multiLevelType w:val="singleLevel"/>
    <w:tmpl w:val="0000002C"/>
    <w:name w:val="WW8Num47"/>
    <w:lvl w:ilvl="0">
      <w:start w:val="1"/>
      <w:numFmt w:val="decimal"/>
      <w:lvlText w:val="%1)"/>
      <w:lvlJc w:val="left"/>
      <w:pPr>
        <w:tabs>
          <w:tab w:val="num" w:pos="0"/>
        </w:tabs>
        <w:ind w:left="1080" w:hanging="360"/>
      </w:pPr>
      <w:rPr>
        <w:rFonts w:hint="default"/>
      </w:rPr>
    </w:lvl>
  </w:abstractNum>
  <w:abstractNum w:abstractNumId="44" w15:restartNumberingAfterBreak="0">
    <w:nsid w:val="0000002D"/>
    <w:multiLevelType w:val="singleLevel"/>
    <w:tmpl w:val="0000002D"/>
    <w:name w:val="WW8Num49"/>
    <w:lvl w:ilvl="0">
      <w:start w:val="1"/>
      <w:numFmt w:val="decimal"/>
      <w:lvlText w:val="%1."/>
      <w:lvlJc w:val="left"/>
      <w:pPr>
        <w:tabs>
          <w:tab w:val="num" w:pos="360"/>
        </w:tabs>
        <w:ind w:left="360" w:hanging="360"/>
      </w:pPr>
      <w:rPr>
        <w:rFonts w:hint="default"/>
        <w:b w:val="0"/>
      </w:rPr>
    </w:lvl>
  </w:abstractNum>
  <w:abstractNum w:abstractNumId="45" w15:restartNumberingAfterBreak="0">
    <w:nsid w:val="0000002E"/>
    <w:multiLevelType w:val="singleLevel"/>
    <w:tmpl w:val="0000002E"/>
    <w:name w:val="WW8Num50"/>
    <w:lvl w:ilvl="0">
      <w:start w:val="1"/>
      <w:numFmt w:val="decimal"/>
      <w:lvlText w:val="%1."/>
      <w:lvlJc w:val="left"/>
      <w:pPr>
        <w:tabs>
          <w:tab w:val="num" w:pos="0"/>
        </w:tabs>
        <w:ind w:left="360" w:hanging="360"/>
      </w:pPr>
      <w:rPr>
        <w:rFonts w:hint="default"/>
      </w:rPr>
    </w:lvl>
  </w:abstractNum>
  <w:num w:numId="1" w16cid:durableId="226116911">
    <w:abstractNumId w:val="0"/>
  </w:num>
  <w:num w:numId="2" w16cid:durableId="1387490986">
    <w:abstractNumId w:val="1"/>
  </w:num>
  <w:num w:numId="3" w16cid:durableId="973490709">
    <w:abstractNumId w:val="2"/>
  </w:num>
  <w:num w:numId="4" w16cid:durableId="1009940959">
    <w:abstractNumId w:val="3"/>
  </w:num>
  <w:num w:numId="5" w16cid:durableId="951325647">
    <w:abstractNumId w:val="4"/>
  </w:num>
  <w:num w:numId="6" w16cid:durableId="450176148">
    <w:abstractNumId w:val="5"/>
  </w:num>
  <w:num w:numId="7" w16cid:durableId="2095784032">
    <w:abstractNumId w:val="6"/>
  </w:num>
  <w:num w:numId="8" w16cid:durableId="1011105732">
    <w:abstractNumId w:val="7"/>
  </w:num>
  <w:num w:numId="9" w16cid:durableId="65148194">
    <w:abstractNumId w:val="8"/>
  </w:num>
  <w:num w:numId="10" w16cid:durableId="1912227260">
    <w:abstractNumId w:val="9"/>
  </w:num>
  <w:num w:numId="11" w16cid:durableId="2031639572">
    <w:abstractNumId w:val="10"/>
  </w:num>
  <w:num w:numId="12" w16cid:durableId="933322657">
    <w:abstractNumId w:val="11"/>
  </w:num>
  <w:num w:numId="13" w16cid:durableId="1885293242">
    <w:abstractNumId w:val="12"/>
  </w:num>
  <w:num w:numId="14" w16cid:durableId="255135874">
    <w:abstractNumId w:val="13"/>
  </w:num>
  <w:num w:numId="15" w16cid:durableId="1844278762">
    <w:abstractNumId w:val="14"/>
  </w:num>
  <w:num w:numId="16" w16cid:durableId="1454245438">
    <w:abstractNumId w:val="15"/>
  </w:num>
  <w:num w:numId="17" w16cid:durableId="627056028">
    <w:abstractNumId w:val="16"/>
  </w:num>
  <w:num w:numId="18" w16cid:durableId="579173473">
    <w:abstractNumId w:val="17"/>
  </w:num>
  <w:num w:numId="19" w16cid:durableId="2078043814">
    <w:abstractNumId w:val="18"/>
  </w:num>
  <w:num w:numId="20" w16cid:durableId="798762466">
    <w:abstractNumId w:val="19"/>
  </w:num>
  <w:num w:numId="21" w16cid:durableId="202179365">
    <w:abstractNumId w:val="20"/>
  </w:num>
  <w:num w:numId="22" w16cid:durableId="1616598504">
    <w:abstractNumId w:val="21"/>
  </w:num>
  <w:num w:numId="23" w16cid:durableId="1703050617">
    <w:abstractNumId w:val="22"/>
  </w:num>
  <w:num w:numId="24" w16cid:durableId="1684673427">
    <w:abstractNumId w:val="23"/>
  </w:num>
  <w:num w:numId="25" w16cid:durableId="571626757">
    <w:abstractNumId w:val="24"/>
  </w:num>
  <w:num w:numId="26" w16cid:durableId="1629509601">
    <w:abstractNumId w:val="25"/>
  </w:num>
  <w:num w:numId="27" w16cid:durableId="399644027">
    <w:abstractNumId w:val="26"/>
  </w:num>
  <w:num w:numId="28" w16cid:durableId="888956471">
    <w:abstractNumId w:val="27"/>
  </w:num>
  <w:num w:numId="29" w16cid:durableId="143354355">
    <w:abstractNumId w:val="28"/>
  </w:num>
  <w:num w:numId="30" w16cid:durableId="1415472985">
    <w:abstractNumId w:val="29"/>
  </w:num>
  <w:num w:numId="31" w16cid:durableId="412749889">
    <w:abstractNumId w:val="30"/>
  </w:num>
  <w:num w:numId="32" w16cid:durableId="1285697299">
    <w:abstractNumId w:val="31"/>
  </w:num>
  <w:num w:numId="33" w16cid:durableId="960107812">
    <w:abstractNumId w:val="32"/>
  </w:num>
  <w:num w:numId="34" w16cid:durableId="1056052903">
    <w:abstractNumId w:val="33"/>
  </w:num>
  <w:num w:numId="35" w16cid:durableId="680206343">
    <w:abstractNumId w:val="34"/>
  </w:num>
  <w:num w:numId="36" w16cid:durableId="1775897385">
    <w:abstractNumId w:val="35"/>
  </w:num>
  <w:num w:numId="37" w16cid:durableId="1746566503">
    <w:abstractNumId w:val="36"/>
  </w:num>
  <w:num w:numId="38" w16cid:durableId="929319191">
    <w:abstractNumId w:val="37"/>
  </w:num>
  <w:num w:numId="39" w16cid:durableId="900678913">
    <w:abstractNumId w:val="38"/>
  </w:num>
  <w:num w:numId="40" w16cid:durableId="2117865596">
    <w:abstractNumId w:val="39"/>
  </w:num>
  <w:num w:numId="41" w16cid:durableId="670372855">
    <w:abstractNumId w:val="40"/>
  </w:num>
  <w:num w:numId="42" w16cid:durableId="757140631">
    <w:abstractNumId w:val="41"/>
  </w:num>
  <w:num w:numId="43" w16cid:durableId="515383472">
    <w:abstractNumId w:val="42"/>
  </w:num>
  <w:num w:numId="44" w16cid:durableId="1032847500">
    <w:abstractNumId w:val="43"/>
  </w:num>
  <w:num w:numId="45" w16cid:durableId="863329825">
    <w:abstractNumId w:val="44"/>
  </w:num>
  <w:num w:numId="46" w16cid:durableId="1733963120">
    <w:abstractNumId w:val="4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stera Urbaniak">
    <w15:presenceInfo w15:providerId="AD" w15:userId="S::eurbaniak@spzozslupca.onmicrosoft.com::23d1a465-b003-43bc-91b1-e7bbb67245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A58"/>
    <w:rsid w:val="00017178"/>
    <w:rsid w:val="000469CE"/>
    <w:rsid w:val="00167320"/>
    <w:rsid w:val="00182EC2"/>
    <w:rsid w:val="002D0343"/>
    <w:rsid w:val="003E67D2"/>
    <w:rsid w:val="004061AB"/>
    <w:rsid w:val="004727AD"/>
    <w:rsid w:val="00524846"/>
    <w:rsid w:val="00546A60"/>
    <w:rsid w:val="005B0564"/>
    <w:rsid w:val="005B40DB"/>
    <w:rsid w:val="00633348"/>
    <w:rsid w:val="00687218"/>
    <w:rsid w:val="006B5A48"/>
    <w:rsid w:val="00864DDC"/>
    <w:rsid w:val="00894A58"/>
    <w:rsid w:val="008C5062"/>
    <w:rsid w:val="00920B83"/>
    <w:rsid w:val="0095361A"/>
    <w:rsid w:val="00A45D7A"/>
    <w:rsid w:val="00A70573"/>
    <w:rsid w:val="00B71718"/>
    <w:rsid w:val="00B833AB"/>
    <w:rsid w:val="00C768F4"/>
    <w:rsid w:val="00D01388"/>
    <w:rsid w:val="00D66480"/>
    <w:rsid w:val="00DB59FE"/>
    <w:rsid w:val="00F365D2"/>
    <w:rsid w:val="00F567BD"/>
    <w:rsid w:val="00FC3ECE"/>
    <w:rsid w:val="00FF0B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D76B12"/>
  <w15:chartTrackingRefBased/>
  <w15:docId w15:val="{9F5FA769-45B4-4C52-9C5B-8C5C377C7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40DB"/>
    <w:pPr>
      <w:suppressAutoHyphens/>
      <w:spacing w:after="0" w:line="240" w:lineRule="auto"/>
    </w:pPr>
    <w:rPr>
      <w:rFonts w:ascii="Times New Roman" w:eastAsia="Times New Roman" w:hAnsi="Times New Roman" w:cs="Verdana"/>
      <w:kern w:val="0"/>
      <w:sz w:val="24"/>
      <w:szCs w:val="24"/>
      <w:lang w:eastAsia="zh-CN"/>
      <w14:ligatures w14:val="none"/>
    </w:rPr>
  </w:style>
  <w:style w:type="paragraph" w:styleId="Nagwek1">
    <w:name w:val="heading 1"/>
    <w:basedOn w:val="Normalny"/>
    <w:next w:val="Normalny"/>
    <w:link w:val="Nagwek1Znak"/>
    <w:qFormat/>
    <w:rsid w:val="00894A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94A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94A5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94A5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94A5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94A58"/>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94A58"/>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94A58"/>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94A58"/>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94A5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94A5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94A5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94A5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94A5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94A5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94A5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94A5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94A58"/>
    <w:rPr>
      <w:rFonts w:eastAsiaTheme="majorEastAsia" w:cstheme="majorBidi"/>
      <w:color w:val="272727" w:themeColor="text1" w:themeTint="D8"/>
    </w:rPr>
  </w:style>
  <w:style w:type="paragraph" w:styleId="Tytu">
    <w:name w:val="Title"/>
    <w:basedOn w:val="Normalny"/>
    <w:next w:val="Normalny"/>
    <w:link w:val="TytuZnak"/>
    <w:uiPriority w:val="10"/>
    <w:qFormat/>
    <w:rsid w:val="00894A58"/>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94A5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94A5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94A5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94A58"/>
    <w:pPr>
      <w:spacing w:before="160"/>
      <w:jc w:val="center"/>
    </w:pPr>
    <w:rPr>
      <w:i/>
      <w:iCs/>
      <w:color w:val="404040" w:themeColor="text1" w:themeTint="BF"/>
    </w:rPr>
  </w:style>
  <w:style w:type="character" w:customStyle="1" w:styleId="CytatZnak">
    <w:name w:val="Cytat Znak"/>
    <w:basedOn w:val="Domylnaczcionkaakapitu"/>
    <w:link w:val="Cytat"/>
    <w:uiPriority w:val="29"/>
    <w:rsid w:val="00894A58"/>
    <w:rPr>
      <w:i/>
      <w:iCs/>
      <w:color w:val="404040" w:themeColor="text1" w:themeTint="BF"/>
    </w:rPr>
  </w:style>
  <w:style w:type="paragraph" w:styleId="Akapitzlist">
    <w:name w:val="List Paragraph"/>
    <w:basedOn w:val="Normalny"/>
    <w:qFormat/>
    <w:rsid w:val="00894A58"/>
    <w:pPr>
      <w:ind w:left="720"/>
      <w:contextualSpacing/>
    </w:pPr>
  </w:style>
  <w:style w:type="character" w:styleId="Wyrnienieintensywne">
    <w:name w:val="Intense Emphasis"/>
    <w:basedOn w:val="Domylnaczcionkaakapitu"/>
    <w:uiPriority w:val="21"/>
    <w:qFormat/>
    <w:rsid w:val="00894A58"/>
    <w:rPr>
      <w:i/>
      <w:iCs/>
      <w:color w:val="0F4761" w:themeColor="accent1" w:themeShade="BF"/>
    </w:rPr>
  </w:style>
  <w:style w:type="paragraph" w:styleId="Cytatintensywny">
    <w:name w:val="Intense Quote"/>
    <w:basedOn w:val="Normalny"/>
    <w:next w:val="Normalny"/>
    <w:link w:val="CytatintensywnyZnak"/>
    <w:uiPriority w:val="30"/>
    <w:qFormat/>
    <w:rsid w:val="00894A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94A58"/>
    <w:rPr>
      <w:i/>
      <w:iCs/>
      <w:color w:val="0F4761" w:themeColor="accent1" w:themeShade="BF"/>
    </w:rPr>
  </w:style>
  <w:style w:type="character" w:styleId="Odwoanieintensywne">
    <w:name w:val="Intense Reference"/>
    <w:basedOn w:val="Domylnaczcionkaakapitu"/>
    <w:uiPriority w:val="32"/>
    <w:qFormat/>
    <w:rsid w:val="00894A58"/>
    <w:rPr>
      <w:b/>
      <w:bCs/>
      <w:smallCaps/>
      <w:color w:val="0F4761" w:themeColor="accent1" w:themeShade="BF"/>
      <w:spacing w:val="5"/>
    </w:rPr>
  </w:style>
  <w:style w:type="character" w:styleId="Hipercze">
    <w:name w:val="Hyperlink"/>
    <w:rsid w:val="005B40DB"/>
    <w:rPr>
      <w:rFonts w:cs="Times New Roman"/>
      <w:color w:val="0000FF"/>
      <w:u w:val="single"/>
    </w:rPr>
  </w:style>
  <w:style w:type="paragraph" w:styleId="Tekstpodstawowy">
    <w:name w:val="Body Text"/>
    <w:basedOn w:val="Normalny"/>
    <w:link w:val="TekstpodstawowyZnak"/>
    <w:rsid w:val="005B40DB"/>
    <w:rPr>
      <w:rFonts w:ascii="Arial" w:hAnsi="Arial" w:cs="StarSymbol"/>
      <w:szCs w:val="20"/>
    </w:rPr>
  </w:style>
  <w:style w:type="character" w:customStyle="1" w:styleId="TekstpodstawowyZnak">
    <w:name w:val="Tekst podstawowy Znak"/>
    <w:basedOn w:val="Domylnaczcionkaakapitu"/>
    <w:link w:val="Tekstpodstawowy"/>
    <w:rsid w:val="005B40DB"/>
    <w:rPr>
      <w:rFonts w:ascii="Arial" w:eastAsia="Times New Roman" w:hAnsi="Arial" w:cs="StarSymbol"/>
      <w:kern w:val="0"/>
      <w:sz w:val="24"/>
      <w:szCs w:val="20"/>
      <w:lang w:eastAsia="zh-CN"/>
      <w14:ligatures w14:val="none"/>
    </w:rPr>
  </w:style>
  <w:style w:type="paragraph" w:customStyle="1" w:styleId="Tekstpodstawowy31">
    <w:name w:val="Tekst podstawowy 31"/>
    <w:basedOn w:val="Normalny"/>
    <w:rsid w:val="005B40DB"/>
    <w:pPr>
      <w:spacing w:after="120"/>
    </w:pPr>
    <w:rPr>
      <w:rFonts w:cs="Times New Roman"/>
      <w:sz w:val="16"/>
      <w:szCs w:val="16"/>
      <w:lang w:val="x-none"/>
    </w:rPr>
  </w:style>
  <w:style w:type="paragraph" w:customStyle="1" w:styleId="Tekstpodstawowy34">
    <w:name w:val="Tekst podstawowy 34"/>
    <w:basedOn w:val="Normalny"/>
    <w:rsid w:val="005B40DB"/>
    <w:pPr>
      <w:spacing w:after="120"/>
    </w:pPr>
    <w:rPr>
      <w:rFonts w:cs="Times New Roman"/>
      <w:sz w:val="16"/>
      <w:szCs w:val="16"/>
      <w:lang w:val="x-none"/>
    </w:rPr>
  </w:style>
  <w:style w:type="paragraph" w:customStyle="1" w:styleId="Tekstpodstawowywcity21">
    <w:name w:val="Tekst podstawowy wcięty 21"/>
    <w:basedOn w:val="Normalny"/>
    <w:rsid w:val="005B40DB"/>
    <w:pPr>
      <w:spacing w:after="120" w:line="480" w:lineRule="auto"/>
      <w:ind w:left="283"/>
    </w:pPr>
  </w:style>
  <w:style w:type="paragraph" w:customStyle="1" w:styleId="Akapitzlist1">
    <w:name w:val="Akapit z listą1"/>
    <w:basedOn w:val="Normalny"/>
    <w:rsid w:val="005B40DB"/>
    <w:pPr>
      <w:ind w:left="720"/>
    </w:pPr>
  </w:style>
  <w:style w:type="paragraph" w:styleId="NormalnyWeb">
    <w:name w:val="Normal (Web)"/>
    <w:basedOn w:val="Normalny"/>
    <w:rsid w:val="005B40DB"/>
    <w:pPr>
      <w:suppressAutoHyphens w:val="0"/>
      <w:spacing w:before="280" w:after="280"/>
    </w:pPr>
    <w:rPr>
      <w:rFonts w:cs="Times New Roman"/>
    </w:rPr>
  </w:style>
  <w:style w:type="paragraph" w:styleId="Stopka">
    <w:name w:val="footer"/>
    <w:basedOn w:val="Normalny"/>
    <w:link w:val="StopkaZnak"/>
    <w:rsid w:val="005B40DB"/>
    <w:pPr>
      <w:tabs>
        <w:tab w:val="center" w:pos="4536"/>
        <w:tab w:val="right" w:pos="9072"/>
      </w:tabs>
    </w:pPr>
  </w:style>
  <w:style w:type="character" w:customStyle="1" w:styleId="StopkaZnak">
    <w:name w:val="Stopka Znak"/>
    <w:basedOn w:val="Domylnaczcionkaakapitu"/>
    <w:link w:val="Stopka"/>
    <w:rsid w:val="005B40DB"/>
    <w:rPr>
      <w:rFonts w:ascii="Times New Roman" w:eastAsia="Times New Roman" w:hAnsi="Times New Roman" w:cs="Verdana"/>
      <w:kern w:val="0"/>
      <w:sz w:val="24"/>
      <w:szCs w:val="24"/>
      <w:lang w:eastAsia="zh-CN"/>
      <w14:ligatures w14:val="none"/>
    </w:rPr>
  </w:style>
  <w:style w:type="paragraph" w:styleId="Nagwek">
    <w:name w:val="header"/>
    <w:basedOn w:val="Normalny"/>
    <w:link w:val="NagwekZnak"/>
    <w:rsid w:val="005B40DB"/>
    <w:pPr>
      <w:tabs>
        <w:tab w:val="center" w:pos="4536"/>
        <w:tab w:val="right" w:pos="9072"/>
      </w:tabs>
    </w:pPr>
    <w:rPr>
      <w:rFonts w:cs="Times New Roman"/>
    </w:rPr>
  </w:style>
  <w:style w:type="character" w:customStyle="1" w:styleId="NagwekZnak">
    <w:name w:val="Nagłówek Znak"/>
    <w:basedOn w:val="Domylnaczcionkaakapitu"/>
    <w:link w:val="Nagwek"/>
    <w:rsid w:val="005B40DB"/>
    <w:rPr>
      <w:rFonts w:ascii="Times New Roman" w:eastAsia="Times New Roman" w:hAnsi="Times New Roman" w:cs="Times New Roman"/>
      <w:kern w:val="0"/>
      <w:sz w:val="24"/>
      <w:szCs w:val="24"/>
      <w:lang w:eastAsia="zh-CN"/>
      <w14:ligatures w14:val="none"/>
    </w:rPr>
  </w:style>
  <w:style w:type="character" w:styleId="Nierozpoznanawzmianka">
    <w:name w:val="Unresolved Mention"/>
    <w:basedOn w:val="Domylnaczcionkaakapitu"/>
    <w:uiPriority w:val="99"/>
    <w:semiHidden/>
    <w:unhideWhenUsed/>
    <w:rsid w:val="0095361A"/>
    <w:rPr>
      <w:color w:val="605E5C"/>
      <w:shd w:val="clear" w:color="auto" w:fill="E1DFDD"/>
    </w:rPr>
  </w:style>
  <w:style w:type="paragraph" w:customStyle="1" w:styleId="western">
    <w:name w:val="western"/>
    <w:basedOn w:val="Normalny"/>
    <w:rsid w:val="00B833AB"/>
    <w:pPr>
      <w:suppressAutoHyphens w:val="0"/>
      <w:spacing w:before="100" w:beforeAutospacing="1" w:after="100" w:afterAutospacing="1" w:line="238" w:lineRule="atLeast"/>
      <w:jc w:val="both"/>
    </w:pPr>
    <w:rPr>
      <w:rFonts w:ascii="Arial" w:hAnsi="Arial" w:cs="Arial"/>
      <w:lang w:eastAsia="pl-PL"/>
    </w:rPr>
  </w:style>
  <w:style w:type="paragraph" w:styleId="Poprawka">
    <w:name w:val="Revision"/>
    <w:hidden/>
    <w:uiPriority w:val="99"/>
    <w:semiHidden/>
    <w:rsid w:val="00D01388"/>
    <w:pPr>
      <w:spacing w:after="0" w:line="240" w:lineRule="auto"/>
    </w:pPr>
    <w:rPr>
      <w:rFonts w:ascii="Times New Roman" w:eastAsia="Times New Roman" w:hAnsi="Times New Roman" w:cs="Verdana"/>
      <w:kern w:val="0"/>
      <w:sz w:val="24"/>
      <w:szCs w:val="24"/>
      <w:lang w:eastAsia="zh-CN"/>
      <w14:ligatures w14:val="none"/>
    </w:rPr>
  </w:style>
  <w:style w:type="character" w:styleId="Odwoaniedokomentarza">
    <w:name w:val="annotation reference"/>
    <w:basedOn w:val="Domylnaczcionkaakapitu"/>
    <w:uiPriority w:val="99"/>
    <w:semiHidden/>
    <w:unhideWhenUsed/>
    <w:rsid w:val="004061AB"/>
    <w:rPr>
      <w:sz w:val="16"/>
      <w:szCs w:val="16"/>
    </w:rPr>
  </w:style>
  <w:style w:type="paragraph" w:styleId="Tekstkomentarza">
    <w:name w:val="annotation text"/>
    <w:basedOn w:val="Normalny"/>
    <w:link w:val="TekstkomentarzaZnak"/>
    <w:uiPriority w:val="99"/>
    <w:semiHidden/>
    <w:unhideWhenUsed/>
    <w:rsid w:val="004061AB"/>
    <w:rPr>
      <w:sz w:val="20"/>
      <w:szCs w:val="20"/>
    </w:rPr>
  </w:style>
  <w:style w:type="character" w:customStyle="1" w:styleId="TekstkomentarzaZnak">
    <w:name w:val="Tekst komentarza Znak"/>
    <w:basedOn w:val="Domylnaczcionkaakapitu"/>
    <w:link w:val="Tekstkomentarza"/>
    <w:uiPriority w:val="99"/>
    <w:semiHidden/>
    <w:rsid w:val="004061AB"/>
    <w:rPr>
      <w:rFonts w:ascii="Times New Roman" w:eastAsia="Times New Roman" w:hAnsi="Times New Roman" w:cs="Verdana"/>
      <w:kern w:val="0"/>
      <w:sz w:val="20"/>
      <w:szCs w:val="20"/>
      <w:lang w:eastAsia="zh-CN"/>
      <w14:ligatures w14:val="none"/>
    </w:rPr>
  </w:style>
  <w:style w:type="paragraph" w:styleId="Tematkomentarza">
    <w:name w:val="annotation subject"/>
    <w:basedOn w:val="Tekstkomentarza"/>
    <w:next w:val="Tekstkomentarza"/>
    <w:link w:val="TematkomentarzaZnak"/>
    <w:uiPriority w:val="99"/>
    <w:semiHidden/>
    <w:unhideWhenUsed/>
    <w:rsid w:val="004061AB"/>
    <w:rPr>
      <w:b/>
      <w:bCs/>
    </w:rPr>
  </w:style>
  <w:style w:type="character" w:customStyle="1" w:styleId="TematkomentarzaZnak">
    <w:name w:val="Temat komentarza Znak"/>
    <w:basedOn w:val="TekstkomentarzaZnak"/>
    <w:link w:val="Tematkomentarza"/>
    <w:uiPriority w:val="99"/>
    <w:semiHidden/>
    <w:rsid w:val="004061AB"/>
    <w:rPr>
      <w:rFonts w:ascii="Times New Roman" w:eastAsia="Times New Roman" w:hAnsi="Times New Roman" w:cs="Verdana"/>
      <w:b/>
      <w:bCs/>
      <w:kern w:val="0"/>
      <w:sz w:val="20"/>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szpital.slupc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12041-87EC-4D72-9ADB-356F41F0A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5936</Words>
  <Characters>35618</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Estera Urbaniak</dc:creator>
  <cp:keywords/>
  <dc:description/>
  <cp:lastModifiedBy>Estera Urbaniak</cp:lastModifiedBy>
  <cp:revision>6</cp:revision>
  <dcterms:created xsi:type="dcterms:W3CDTF">2025-10-08T11:56:00Z</dcterms:created>
  <dcterms:modified xsi:type="dcterms:W3CDTF">2025-12-04T11:26:00Z</dcterms:modified>
</cp:coreProperties>
</file>